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C210A" w14:textId="77777777" w:rsidR="00B24D69" w:rsidRPr="00D94219" w:rsidRDefault="002E2BCF" w:rsidP="00085C96">
      <w:pPr>
        <w:spacing w:before="480" w:after="240"/>
        <w:rPr>
          <w:rFonts w:ascii="Helvetica 75 Bold" w:hAnsi="Helvetica 75 Bold"/>
          <w:b/>
          <w:sz w:val="56"/>
          <w:rPrChange w:id="4" w:author="Patrick CHALUMET" w:date="2024-09-18T19:46:00Z" w16du:dateUtc="2024-09-18T17:46:00Z">
            <w:rPr>
              <w:rFonts w:ascii="Helvetica 75 Bold" w:hAnsi="Helvetica 75 Bold"/>
              <w:color w:val="FF6600"/>
              <w:sz w:val="56"/>
            </w:rPr>
          </w:rPrChange>
        </w:rPr>
        <w:pPrChange w:id="5" w:author="Patrick CHALUMET" w:date="2024-09-18T19:46:00Z" w16du:dateUtc="2024-09-18T17:46:00Z">
          <w:pPr>
            <w:keepNext/>
            <w:spacing w:before="1080"/>
            <w:jc w:val="both"/>
            <w:outlineLvl w:val="0"/>
          </w:pPr>
        </w:pPrChange>
      </w:pPr>
      <w:bookmarkStart w:id="6" w:name="_Toc469066119"/>
      <w:bookmarkStart w:id="7" w:name="_Toc106890030"/>
      <w:bookmarkStart w:id="8" w:name="_Toc106890098"/>
      <w:bookmarkStart w:id="9" w:name="_Toc110056245"/>
      <w:bookmarkStart w:id="10" w:name="_Toc211414363"/>
      <w:bookmarkStart w:id="11" w:name="_Toc226948956"/>
      <w:bookmarkStart w:id="12" w:name="_Toc246759872"/>
      <w:bookmarkStart w:id="13" w:name="_Toc231120486"/>
      <w:bookmarkStart w:id="14" w:name="_Toc275277607"/>
      <w:bookmarkStart w:id="15" w:name="_Toc275277939"/>
      <w:bookmarkStart w:id="16" w:name="_Toc275608725"/>
      <w:bookmarkStart w:id="17" w:name="_Toc275608800"/>
      <w:bookmarkStart w:id="18" w:name="_Toc275608875"/>
      <w:bookmarkStart w:id="19" w:name="_Toc293482395"/>
      <w:bookmarkStart w:id="20" w:name="_Toc318450279"/>
      <w:r w:rsidRPr="00D94219">
        <w:rPr>
          <w:rFonts w:ascii="Helvetica 75 Bold" w:hAnsi="Helvetica 75 Bold"/>
          <w:b/>
          <w:sz w:val="56"/>
          <w:rPrChange w:id="21" w:author="Patrick CHALUMET" w:date="2024-09-18T19:46:00Z" w16du:dateUtc="2024-09-18T17:46:00Z">
            <w:rPr>
              <w:rFonts w:ascii="Helvetica 75 Bold" w:hAnsi="Helvetica 75 Bold"/>
              <w:color w:val="FF6600"/>
              <w:sz w:val="56"/>
            </w:rPr>
          </w:rPrChange>
        </w:rPr>
        <w:t>Annexe</w:t>
      </w:r>
      <w:r w:rsidR="00B24D69" w:rsidRPr="00D94219">
        <w:rPr>
          <w:rFonts w:ascii="Helvetica 75 Bold" w:hAnsi="Helvetica 75 Bold"/>
          <w:b/>
          <w:sz w:val="56"/>
          <w:rPrChange w:id="22" w:author="Patrick CHALUMET" w:date="2024-09-18T19:46:00Z" w16du:dateUtc="2024-09-18T17:46:00Z">
            <w:rPr>
              <w:rFonts w:ascii="Helvetica 75 Bold" w:hAnsi="Helvetica 75 Bold"/>
              <w:color w:val="FF6600"/>
              <w:sz w:val="56"/>
            </w:rPr>
          </w:rPrChange>
        </w:rPr>
        <w:t xml:space="preserve"> </w:t>
      </w:r>
      <w:bookmarkEnd w:id="6"/>
      <w:r w:rsidR="00B24D69" w:rsidRPr="00D94219">
        <w:rPr>
          <w:rFonts w:ascii="Helvetica 75 Bold" w:hAnsi="Helvetica 75 Bold"/>
          <w:b/>
          <w:sz w:val="56"/>
          <w:rPrChange w:id="23" w:author="Patrick CHALUMET" w:date="2024-09-18T19:46:00Z" w16du:dateUtc="2024-09-18T17:46:00Z">
            <w:rPr>
              <w:rFonts w:ascii="Helvetica 75 Bold" w:hAnsi="Helvetica 75 Bold"/>
              <w:color w:val="FF6600"/>
              <w:sz w:val="56"/>
            </w:rPr>
          </w:rPrChange>
        </w:rPr>
        <w:t>1</w:t>
      </w:r>
      <w:r w:rsidR="007330DA" w:rsidRPr="00D94219">
        <w:rPr>
          <w:rFonts w:ascii="Helvetica 75 Bold" w:hAnsi="Helvetica 75 Bold"/>
          <w:b/>
          <w:sz w:val="56"/>
          <w:rPrChange w:id="24" w:author="Patrick CHALUMET" w:date="2024-09-18T19:46:00Z" w16du:dateUtc="2024-09-18T17:46:00Z">
            <w:rPr>
              <w:rFonts w:ascii="Helvetica 75 Bold" w:hAnsi="Helvetica 75 Bold"/>
              <w:color w:val="FF6600"/>
              <w:sz w:val="56"/>
            </w:rPr>
          </w:rPrChange>
        </w:rPr>
        <w:t xml:space="preserve"> - prix</w:t>
      </w:r>
      <w:bookmarkEnd w:id="7"/>
      <w:bookmarkEnd w:id="8"/>
    </w:p>
    <w:p w14:paraId="60E322E8" w14:textId="77777777" w:rsidR="00085C96" w:rsidRDefault="00085C96" w:rsidP="00B24D69">
      <w:pPr>
        <w:rPr>
          <w:ins w:id="25" w:author="Patrick CHALUMET" w:date="2024-09-18T19:46:00Z" w16du:dateUtc="2024-09-18T17:46:00Z"/>
          <w:b/>
          <w:bCs/>
          <w:sz w:val="36"/>
          <w:szCs w:val="36"/>
        </w:rPr>
      </w:pPr>
    </w:p>
    <w:p w14:paraId="1EFC210C" w14:textId="6974D9CA" w:rsidR="00B24D69" w:rsidRPr="00BB0609" w:rsidRDefault="00601FD8" w:rsidP="00B24D69">
      <w:pPr>
        <w:rPr>
          <w:sz w:val="28"/>
          <w:rPrChange w:id="26" w:author="Patrick CHALUMET" w:date="2024-09-18T19:46:00Z" w16du:dateUtc="2024-09-18T17:46:00Z">
            <w:rPr>
              <w:b/>
              <w:sz w:val="36"/>
            </w:rPr>
          </w:rPrChange>
        </w:rPr>
      </w:pPr>
      <w:r w:rsidRPr="00BB0609">
        <w:rPr>
          <w:b/>
          <w:sz w:val="28"/>
          <w:rPrChange w:id="27" w:author="Patrick CHALUMET" w:date="2024-09-18T19:46:00Z" w16du:dateUtc="2024-09-18T17:46:00Z">
            <w:rPr>
              <w:b/>
              <w:sz w:val="36"/>
            </w:rPr>
          </w:rPrChange>
        </w:rPr>
        <w:t xml:space="preserve">Offre </w:t>
      </w:r>
      <w:r w:rsidR="008875AF" w:rsidRPr="00BB0609">
        <w:rPr>
          <w:b/>
          <w:sz w:val="28"/>
          <w:rPrChange w:id="28" w:author="Patrick CHALUMET" w:date="2024-09-18T19:46:00Z" w16du:dateUtc="2024-09-18T17:46:00Z">
            <w:rPr>
              <w:b/>
              <w:sz w:val="36"/>
            </w:rPr>
          </w:rPrChange>
        </w:rPr>
        <w:t>FTTE passif NRO</w:t>
      </w:r>
      <w:r w:rsidR="00C96A4F" w:rsidRPr="00BB0609">
        <w:rPr>
          <w:b/>
          <w:sz w:val="28"/>
          <w:rPrChange w:id="29" w:author="Patrick CHALUMET" w:date="2024-09-18T19:46:00Z" w16du:dateUtc="2024-09-18T17:46:00Z">
            <w:rPr>
              <w:b/>
              <w:sz w:val="36"/>
            </w:rPr>
          </w:rPrChange>
        </w:rPr>
        <w:t xml:space="preserve"> de </w:t>
      </w:r>
      <w:r w:rsidR="00833553" w:rsidRPr="00833553">
        <w:rPr>
          <w:b/>
          <w:sz w:val="28"/>
          <w:rPrChange w:id="30" w:author="Patrick CHALUMET" w:date="2024-09-18T19:46:00Z" w16du:dateUtc="2024-09-18T17:46:00Z">
            <w:rPr>
              <w:b/>
              <w:sz w:val="36"/>
            </w:rPr>
          </w:rPrChange>
        </w:rPr>
        <w:t>ORNE DÉPARTEMENT TRÈS HAUT DÉBIT</w:t>
      </w:r>
    </w:p>
    <w:p w14:paraId="2EE94C45" w14:textId="77777777" w:rsidR="00F81B17" w:rsidRDefault="00F81B17">
      <w:pPr>
        <w:rPr>
          <w:ins w:id="31" w:author="Patrick CHALUMET" w:date="2024-09-18T19:46:00Z" w16du:dateUtc="2024-09-18T17:46:00Z"/>
          <w:rFonts w:cs="Arial"/>
          <w:szCs w:val="20"/>
        </w:rPr>
      </w:pPr>
      <w:ins w:id="32" w:author="Patrick CHALUMET" w:date="2024-09-18T19:46:00Z" w16du:dateUtc="2024-09-18T17:46:00Z">
        <w:r>
          <w:rPr>
            <w:rFonts w:cs="Arial"/>
            <w:szCs w:val="20"/>
          </w:rPr>
          <w:br w:type="page"/>
        </w:r>
      </w:ins>
    </w:p>
    <w:sdt>
      <w:sdtPr>
        <w:rPr>
          <w:rFonts w:ascii="Helvetica 55 Roman" w:eastAsia="Times New Roman" w:hAnsi="Helvetica 55 Roman" w:cs="Times New Roman"/>
          <w:b/>
          <w:bCs/>
          <w:color w:val="auto"/>
          <w:sz w:val="28"/>
          <w:szCs w:val="28"/>
        </w:rPr>
        <w:id w:val="20212084"/>
        <w:docPartObj>
          <w:docPartGallery w:val="Table of Contents"/>
          <w:docPartUnique/>
        </w:docPartObj>
      </w:sdtPr>
      <w:sdtEndPr>
        <w:rPr>
          <w:sz w:val="20"/>
          <w:szCs w:val="24"/>
        </w:rPr>
      </w:sdtEndPr>
      <w:sdtContent>
        <w:p w14:paraId="69E2841E" w14:textId="39DD79E5" w:rsidR="000C5437" w:rsidRDefault="000C5437">
          <w:pPr>
            <w:pStyle w:val="En-ttedetabledesmatires"/>
            <w:rPr>
              <w:ins w:id="33" w:author="Patrick CHALUMET" w:date="2024-09-18T19:46:00Z" w16du:dateUtc="2024-09-18T17:46:00Z"/>
              <w:rFonts w:ascii="Helvetica 55 Roman" w:hAnsi="Helvetica 55 Roman"/>
              <w:b/>
              <w:bCs/>
              <w:color w:val="auto"/>
              <w:sz w:val="28"/>
              <w:szCs w:val="28"/>
            </w:rPr>
          </w:pPr>
          <w:ins w:id="34" w:author="Patrick CHALUMET" w:date="2024-09-18T19:46:00Z" w16du:dateUtc="2024-09-18T17:46:00Z">
            <w:r w:rsidRPr="000C5437">
              <w:rPr>
                <w:rFonts w:ascii="Helvetica 55 Roman" w:hAnsi="Helvetica 55 Roman"/>
                <w:b/>
                <w:bCs/>
                <w:color w:val="auto"/>
                <w:sz w:val="28"/>
                <w:szCs w:val="28"/>
              </w:rPr>
              <w:t>Table des matières</w:t>
            </w:r>
          </w:ins>
        </w:p>
        <w:p w14:paraId="6047B8E2" w14:textId="77777777" w:rsidR="00085C96" w:rsidRPr="00085C96" w:rsidRDefault="00085C96" w:rsidP="00085C96">
          <w:pPr>
            <w:rPr>
              <w:ins w:id="35" w:author="Patrick CHALUMET" w:date="2024-09-18T19:46:00Z" w16du:dateUtc="2024-09-18T17:46:00Z"/>
            </w:rPr>
          </w:pPr>
        </w:p>
        <w:p w14:paraId="4C195829" w14:textId="266DBE1E" w:rsidR="001434C4" w:rsidRDefault="000C5437">
          <w:pPr>
            <w:pStyle w:val="TM1"/>
            <w:tabs>
              <w:tab w:val="left" w:pos="600"/>
              <w:tab w:val="right" w:leader="dot" w:pos="9968"/>
            </w:tabs>
            <w:rPr>
              <w:ins w:id="36" w:author="Patrick CHALUMET" w:date="2024-09-18T19:46:00Z" w16du:dateUtc="2024-09-18T17:46:00Z"/>
              <w:rFonts w:asciiTheme="minorHAnsi" w:eastAsiaTheme="minorEastAsia" w:hAnsiTheme="minorHAnsi" w:cstheme="minorBidi"/>
              <w:b w:val="0"/>
              <w:noProof/>
              <w:kern w:val="2"/>
              <w:sz w:val="24"/>
              <w14:ligatures w14:val="standardContextual"/>
            </w:rPr>
          </w:pPr>
          <w:ins w:id="37" w:author="Patrick CHALUMET" w:date="2024-09-18T19:46:00Z" w16du:dateUtc="2024-09-18T17:46:00Z">
            <w:r>
              <w:fldChar w:fldCharType="begin"/>
            </w:r>
            <w:r>
              <w:instrText xml:space="preserve"> TOC \o "1-3" \h \z \u </w:instrText>
            </w:r>
            <w:r>
              <w:fldChar w:fldCharType="separate"/>
            </w:r>
            <w:r w:rsidR="008D6DB4">
              <w:fldChar w:fldCharType="begin"/>
            </w:r>
            <w:r w:rsidR="008D6DB4">
              <w:instrText>HYPERLINK \l "_Toc177392104"</w:instrText>
            </w:r>
            <w:r w:rsidR="008D6DB4">
              <w:fldChar w:fldCharType="separate"/>
            </w:r>
            <w:r w:rsidR="001434C4" w:rsidRPr="00526AC0">
              <w:rPr>
                <w:rStyle w:val="Lienhypertexte"/>
                <w:noProof/>
              </w:rPr>
              <w:t>1.</w:t>
            </w:r>
            <w:r w:rsidR="001434C4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14:ligatures w14:val="standardContextual"/>
              </w:rPr>
              <w:tab/>
            </w:r>
            <w:r w:rsidR="001434C4" w:rsidRPr="00526AC0">
              <w:rPr>
                <w:rStyle w:val="Lienhypertexte"/>
                <w:noProof/>
              </w:rPr>
              <w:t>Frais de mise à disposition</w:t>
            </w:r>
            <w:r w:rsidR="001434C4">
              <w:rPr>
                <w:noProof/>
                <w:webHidden/>
              </w:rPr>
              <w:tab/>
            </w:r>
            <w:r w:rsidR="001434C4">
              <w:rPr>
                <w:noProof/>
                <w:webHidden/>
              </w:rPr>
              <w:fldChar w:fldCharType="begin"/>
            </w:r>
            <w:r w:rsidR="001434C4">
              <w:rPr>
                <w:noProof/>
                <w:webHidden/>
              </w:rPr>
              <w:instrText xml:space="preserve"> PAGEREF _Toc177392104 \h </w:instrText>
            </w:r>
            <w:r w:rsidR="001434C4">
              <w:rPr>
                <w:noProof/>
                <w:webHidden/>
              </w:rPr>
            </w:r>
            <w:r w:rsidR="001434C4">
              <w:rPr>
                <w:noProof/>
                <w:webHidden/>
              </w:rPr>
              <w:fldChar w:fldCharType="separate"/>
            </w:r>
            <w:r w:rsidR="001434C4">
              <w:rPr>
                <w:noProof/>
                <w:webHidden/>
              </w:rPr>
              <w:t>3</w:t>
            </w:r>
            <w:r w:rsidR="001434C4">
              <w:rPr>
                <w:noProof/>
                <w:webHidden/>
              </w:rPr>
              <w:fldChar w:fldCharType="end"/>
            </w:r>
            <w:r w:rsidR="008D6DB4">
              <w:rPr>
                <w:noProof/>
              </w:rPr>
              <w:fldChar w:fldCharType="end"/>
            </w:r>
          </w:ins>
        </w:p>
        <w:p w14:paraId="0357EA99" w14:textId="7608BE30" w:rsidR="001434C4" w:rsidRDefault="008D6DB4">
          <w:pPr>
            <w:pStyle w:val="TM1"/>
            <w:tabs>
              <w:tab w:val="left" w:pos="600"/>
              <w:tab w:val="right" w:leader="dot" w:pos="9968"/>
            </w:tabs>
            <w:rPr>
              <w:ins w:id="38" w:author="Patrick CHALUMET" w:date="2024-09-18T19:46:00Z" w16du:dateUtc="2024-09-18T17:46:00Z"/>
              <w:rFonts w:asciiTheme="minorHAnsi" w:eastAsiaTheme="minorEastAsia" w:hAnsiTheme="minorHAnsi" w:cstheme="minorBidi"/>
              <w:b w:val="0"/>
              <w:noProof/>
              <w:kern w:val="2"/>
              <w:sz w:val="24"/>
              <w14:ligatures w14:val="standardContextual"/>
            </w:rPr>
          </w:pPr>
          <w:ins w:id="39" w:author="Patrick CHALUMET" w:date="2024-09-18T19:46:00Z" w16du:dateUtc="2024-09-18T17:46:00Z">
            <w:r>
              <w:fldChar w:fldCharType="begin"/>
            </w:r>
            <w:r>
              <w:instrText>HYPERLINK \l "_Toc177392105"</w:instrText>
            </w:r>
            <w:r>
              <w:fldChar w:fldCharType="separate"/>
            </w:r>
            <w:r w:rsidR="001434C4" w:rsidRPr="00526AC0">
              <w:rPr>
                <w:rStyle w:val="Lienhypertexte"/>
                <w:noProof/>
              </w:rPr>
              <w:t>2.</w:t>
            </w:r>
            <w:r w:rsidR="001434C4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14:ligatures w14:val="standardContextual"/>
              </w:rPr>
              <w:tab/>
            </w:r>
            <w:r w:rsidR="001434C4" w:rsidRPr="00526AC0">
              <w:rPr>
                <w:rStyle w:val="Lienhypertexte"/>
                <w:noProof/>
              </w:rPr>
              <w:t>Abonnement mensuel</w:t>
            </w:r>
            <w:r w:rsidR="001434C4">
              <w:rPr>
                <w:noProof/>
                <w:webHidden/>
              </w:rPr>
              <w:tab/>
            </w:r>
            <w:r w:rsidR="001434C4">
              <w:rPr>
                <w:noProof/>
                <w:webHidden/>
              </w:rPr>
              <w:fldChar w:fldCharType="begin"/>
            </w:r>
            <w:r w:rsidR="001434C4">
              <w:rPr>
                <w:noProof/>
                <w:webHidden/>
              </w:rPr>
              <w:instrText xml:space="preserve"> PAGEREF _Toc177392105 \h </w:instrText>
            </w:r>
            <w:r w:rsidR="001434C4">
              <w:rPr>
                <w:noProof/>
                <w:webHidden/>
              </w:rPr>
            </w:r>
            <w:r w:rsidR="001434C4">
              <w:rPr>
                <w:noProof/>
                <w:webHidden/>
              </w:rPr>
              <w:fldChar w:fldCharType="separate"/>
            </w:r>
            <w:r w:rsidR="001434C4">
              <w:rPr>
                <w:noProof/>
                <w:webHidden/>
              </w:rPr>
              <w:t>3</w:t>
            </w:r>
            <w:r w:rsidR="001434C4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5ECFB0EB" w14:textId="3EA6FB09" w:rsidR="001434C4" w:rsidRDefault="008D6DB4">
          <w:pPr>
            <w:pStyle w:val="TM1"/>
            <w:tabs>
              <w:tab w:val="left" w:pos="600"/>
              <w:tab w:val="right" w:leader="dot" w:pos="9968"/>
            </w:tabs>
            <w:rPr>
              <w:ins w:id="40" w:author="Patrick CHALUMET" w:date="2024-09-18T19:46:00Z" w16du:dateUtc="2024-09-18T17:46:00Z"/>
              <w:rFonts w:asciiTheme="minorHAnsi" w:eastAsiaTheme="minorEastAsia" w:hAnsiTheme="minorHAnsi" w:cstheme="minorBidi"/>
              <w:b w:val="0"/>
              <w:noProof/>
              <w:kern w:val="2"/>
              <w:sz w:val="24"/>
              <w14:ligatures w14:val="standardContextual"/>
            </w:rPr>
          </w:pPr>
          <w:ins w:id="41" w:author="Patrick CHALUMET" w:date="2024-09-18T19:46:00Z" w16du:dateUtc="2024-09-18T17:46:00Z">
            <w:r>
              <w:fldChar w:fldCharType="begin"/>
            </w:r>
            <w:r>
              <w:instrText>HYPERLINK \l "_Toc177392106"</w:instrText>
            </w:r>
            <w:r>
              <w:fldChar w:fldCharType="separate"/>
            </w:r>
            <w:r w:rsidR="001434C4" w:rsidRPr="00526AC0">
              <w:rPr>
                <w:rStyle w:val="Lienhypertexte"/>
                <w:noProof/>
              </w:rPr>
              <w:t>3.</w:t>
            </w:r>
            <w:r w:rsidR="001434C4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14:ligatures w14:val="standardContextual"/>
              </w:rPr>
              <w:tab/>
            </w:r>
            <w:r w:rsidR="001434C4" w:rsidRPr="00526AC0">
              <w:rPr>
                <w:rStyle w:val="Lienhypertexte"/>
                <w:noProof/>
              </w:rPr>
              <w:t>Option de mise à disposition sur bandeau optique</w:t>
            </w:r>
            <w:r w:rsidR="001434C4">
              <w:rPr>
                <w:noProof/>
                <w:webHidden/>
              </w:rPr>
              <w:tab/>
            </w:r>
            <w:r w:rsidR="001434C4">
              <w:rPr>
                <w:noProof/>
                <w:webHidden/>
              </w:rPr>
              <w:fldChar w:fldCharType="begin"/>
            </w:r>
            <w:r w:rsidR="001434C4">
              <w:rPr>
                <w:noProof/>
                <w:webHidden/>
              </w:rPr>
              <w:instrText xml:space="preserve"> PAGEREF _Toc177392106 \h </w:instrText>
            </w:r>
            <w:r w:rsidR="001434C4">
              <w:rPr>
                <w:noProof/>
                <w:webHidden/>
              </w:rPr>
            </w:r>
            <w:r w:rsidR="001434C4">
              <w:rPr>
                <w:noProof/>
                <w:webHidden/>
              </w:rPr>
              <w:fldChar w:fldCharType="separate"/>
            </w:r>
            <w:r w:rsidR="001434C4">
              <w:rPr>
                <w:noProof/>
                <w:webHidden/>
              </w:rPr>
              <w:t>3</w:t>
            </w:r>
            <w:r w:rsidR="001434C4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60C31032" w14:textId="408BE87A" w:rsidR="001434C4" w:rsidRDefault="008D6DB4">
          <w:pPr>
            <w:pStyle w:val="TM1"/>
            <w:tabs>
              <w:tab w:val="left" w:pos="600"/>
              <w:tab w:val="right" w:leader="dot" w:pos="9968"/>
            </w:tabs>
            <w:rPr>
              <w:ins w:id="42" w:author="Patrick CHALUMET" w:date="2024-09-18T19:46:00Z" w16du:dateUtc="2024-09-18T17:46:00Z"/>
              <w:rFonts w:asciiTheme="minorHAnsi" w:eastAsiaTheme="minorEastAsia" w:hAnsiTheme="minorHAnsi" w:cstheme="minorBidi"/>
              <w:b w:val="0"/>
              <w:noProof/>
              <w:kern w:val="2"/>
              <w:sz w:val="24"/>
              <w14:ligatures w14:val="standardContextual"/>
            </w:rPr>
          </w:pPr>
          <w:ins w:id="43" w:author="Patrick CHALUMET" w:date="2024-09-18T19:46:00Z" w16du:dateUtc="2024-09-18T17:46:00Z">
            <w:r>
              <w:fldChar w:fldCharType="begin"/>
            </w:r>
            <w:r>
              <w:instrText>HYPERLINK \l "_Toc177392107"</w:instrText>
            </w:r>
            <w:r>
              <w:fldChar w:fldCharType="separate"/>
            </w:r>
            <w:r w:rsidR="001434C4" w:rsidRPr="00526AC0">
              <w:rPr>
                <w:rStyle w:val="Lienhypertexte"/>
                <w:noProof/>
              </w:rPr>
              <w:t>4.</w:t>
            </w:r>
            <w:r w:rsidR="001434C4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14:ligatures w14:val="standardContextual"/>
              </w:rPr>
              <w:tab/>
            </w:r>
            <w:r w:rsidR="001434C4" w:rsidRPr="00526AC0">
              <w:rPr>
                <w:rStyle w:val="Lienhypertexte"/>
                <w:noProof/>
              </w:rPr>
              <w:t>Option de GTR S1 d’un Accès FTTE passif NRO</w:t>
            </w:r>
            <w:r w:rsidR="001434C4">
              <w:rPr>
                <w:noProof/>
                <w:webHidden/>
              </w:rPr>
              <w:tab/>
            </w:r>
            <w:r w:rsidR="001434C4">
              <w:rPr>
                <w:noProof/>
                <w:webHidden/>
              </w:rPr>
              <w:fldChar w:fldCharType="begin"/>
            </w:r>
            <w:r w:rsidR="001434C4">
              <w:rPr>
                <w:noProof/>
                <w:webHidden/>
              </w:rPr>
              <w:instrText xml:space="preserve"> PAGEREF _Toc177392107 \h </w:instrText>
            </w:r>
            <w:r w:rsidR="001434C4">
              <w:rPr>
                <w:noProof/>
                <w:webHidden/>
              </w:rPr>
            </w:r>
            <w:r w:rsidR="001434C4">
              <w:rPr>
                <w:noProof/>
                <w:webHidden/>
              </w:rPr>
              <w:fldChar w:fldCharType="separate"/>
            </w:r>
            <w:r w:rsidR="001434C4">
              <w:rPr>
                <w:noProof/>
                <w:webHidden/>
              </w:rPr>
              <w:t>3</w:t>
            </w:r>
            <w:r w:rsidR="001434C4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36512C6D" w14:textId="4B07E523" w:rsidR="001434C4" w:rsidRDefault="008D6DB4">
          <w:pPr>
            <w:pStyle w:val="TM1"/>
            <w:tabs>
              <w:tab w:val="left" w:pos="600"/>
              <w:tab w:val="right" w:leader="dot" w:pos="9968"/>
            </w:tabs>
            <w:rPr>
              <w:ins w:id="44" w:author="Patrick CHALUMET" w:date="2024-09-18T19:46:00Z" w16du:dateUtc="2024-09-18T17:46:00Z"/>
              <w:rFonts w:asciiTheme="minorHAnsi" w:eastAsiaTheme="minorEastAsia" w:hAnsiTheme="minorHAnsi" w:cstheme="minorBidi"/>
              <w:b w:val="0"/>
              <w:noProof/>
              <w:kern w:val="2"/>
              <w:sz w:val="24"/>
              <w14:ligatures w14:val="standardContextual"/>
            </w:rPr>
          </w:pPr>
          <w:ins w:id="45" w:author="Patrick CHALUMET" w:date="2024-09-18T19:46:00Z" w16du:dateUtc="2024-09-18T17:46:00Z">
            <w:r>
              <w:fldChar w:fldCharType="begin"/>
            </w:r>
            <w:r>
              <w:instrText>HYPERLINK \l "_Toc177392108"</w:instrText>
            </w:r>
            <w:r>
              <w:fldChar w:fldCharType="separate"/>
            </w:r>
            <w:r w:rsidR="001434C4" w:rsidRPr="00526AC0">
              <w:rPr>
                <w:rStyle w:val="Lienhypertexte"/>
                <w:noProof/>
              </w:rPr>
              <w:t>5.</w:t>
            </w:r>
            <w:r w:rsidR="001434C4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14:ligatures w14:val="standardContextual"/>
              </w:rPr>
              <w:tab/>
            </w:r>
            <w:r w:rsidR="001434C4" w:rsidRPr="00526AC0">
              <w:rPr>
                <w:rStyle w:val="Lienhypertexte"/>
                <w:noProof/>
              </w:rPr>
              <w:t>Modifications</w:t>
            </w:r>
            <w:r w:rsidR="001434C4">
              <w:rPr>
                <w:noProof/>
                <w:webHidden/>
              </w:rPr>
              <w:tab/>
            </w:r>
            <w:r w:rsidR="001434C4">
              <w:rPr>
                <w:noProof/>
                <w:webHidden/>
              </w:rPr>
              <w:fldChar w:fldCharType="begin"/>
            </w:r>
            <w:r w:rsidR="001434C4">
              <w:rPr>
                <w:noProof/>
                <w:webHidden/>
              </w:rPr>
              <w:instrText xml:space="preserve"> PAGEREF _Toc177392108 \h </w:instrText>
            </w:r>
            <w:r w:rsidR="001434C4">
              <w:rPr>
                <w:noProof/>
                <w:webHidden/>
              </w:rPr>
            </w:r>
            <w:r w:rsidR="001434C4">
              <w:rPr>
                <w:noProof/>
                <w:webHidden/>
              </w:rPr>
              <w:fldChar w:fldCharType="separate"/>
            </w:r>
            <w:r w:rsidR="001434C4">
              <w:rPr>
                <w:noProof/>
                <w:webHidden/>
              </w:rPr>
              <w:t>4</w:t>
            </w:r>
            <w:r w:rsidR="001434C4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63221867" w14:textId="4D0333B4" w:rsidR="001434C4" w:rsidRDefault="008D6DB4">
          <w:pPr>
            <w:pStyle w:val="TM1"/>
            <w:tabs>
              <w:tab w:val="left" w:pos="600"/>
              <w:tab w:val="right" w:leader="dot" w:pos="9968"/>
            </w:tabs>
            <w:rPr>
              <w:ins w:id="46" w:author="Patrick CHALUMET" w:date="2024-09-18T19:46:00Z" w16du:dateUtc="2024-09-18T17:46:00Z"/>
              <w:rFonts w:asciiTheme="minorHAnsi" w:eastAsiaTheme="minorEastAsia" w:hAnsiTheme="minorHAnsi" w:cstheme="minorBidi"/>
              <w:b w:val="0"/>
              <w:noProof/>
              <w:kern w:val="2"/>
              <w:sz w:val="24"/>
              <w14:ligatures w14:val="standardContextual"/>
            </w:rPr>
          </w:pPr>
          <w:ins w:id="47" w:author="Patrick CHALUMET" w:date="2024-09-18T19:46:00Z" w16du:dateUtc="2024-09-18T17:46:00Z">
            <w:r>
              <w:fldChar w:fldCharType="begin"/>
            </w:r>
            <w:r>
              <w:instrText>HYPERLINK \l "_Toc177392109"</w:instrText>
            </w:r>
            <w:r>
              <w:fldChar w:fldCharType="separate"/>
            </w:r>
            <w:r w:rsidR="001434C4" w:rsidRPr="00526AC0">
              <w:rPr>
                <w:rStyle w:val="Lienhypertexte"/>
                <w:noProof/>
              </w:rPr>
              <w:t>6.</w:t>
            </w:r>
            <w:r w:rsidR="001434C4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14:ligatures w14:val="standardContextual"/>
              </w:rPr>
              <w:tab/>
            </w:r>
            <w:r w:rsidR="001434C4" w:rsidRPr="00526AC0">
              <w:rPr>
                <w:rStyle w:val="Lienhypertexte"/>
                <w:noProof/>
              </w:rPr>
              <w:t>Interventions à Tort (IAT)</w:t>
            </w:r>
            <w:r w:rsidR="001434C4">
              <w:rPr>
                <w:noProof/>
                <w:webHidden/>
              </w:rPr>
              <w:tab/>
            </w:r>
            <w:r w:rsidR="001434C4">
              <w:rPr>
                <w:noProof/>
                <w:webHidden/>
              </w:rPr>
              <w:fldChar w:fldCharType="begin"/>
            </w:r>
            <w:r w:rsidR="001434C4">
              <w:rPr>
                <w:noProof/>
                <w:webHidden/>
              </w:rPr>
              <w:instrText xml:space="preserve"> PAGEREF _Toc177392109 \h </w:instrText>
            </w:r>
            <w:r w:rsidR="001434C4">
              <w:rPr>
                <w:noProof/>
                <w:webHidden/>
              </w:rPr>
            </w:r>
            <w:r w:rsidR="001434C4">
              <w:rPr>
                <w:noProof/>
                <w:webHidden/>
              </w:rPr>
              <w:fldChar w:fldCharType="separate"/>
            </w:r>
            <w:r w:rsidR="001434C4">
              <w:rPr>
                <w:noProof/>
                <w:webHidden/>
              </w:rPr>
              <w:t>4</w:t>
            </w:r>
            <w:r w:rsidR="001434C4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31F3726D" w14:textId="2E0F1A36" w:rsidR="000C5437" w:rsidRDefault="000C5437">
          <w:pPr>
            <w:rPr>
              <w:ins w:id="48" w:author="Patrick CHALUMET" w:date="2024-09-18T19:46:00Z" w16du:dateUtc="2024-09-18T17:46:00Z"/>
            </w:rPr>
          </w:pPr>
          <w:ins w:id="49" w:author="Patrick CHALUMET" w:date="2024-09-18T19:46:00Z" w16du:dateUtc="2024-09-18T17:46:00Z">
            <w:r>
              <w:rPr>
                <w:b/>
                <w:bCs/>
              </w:rPr>
              <w:fldChar w:fldCharType="end"/>
            </w:r>
          </w:ins>
        </w:p>
      </w:sdtContent>
    </w:sdt>
    <w:p w14:paraId="295290FA" w14:textId="0DFBBB4E" w:rsidR="000C5437" w:rsidRDefault="000C5437">
      <w:pPr>
        <w:rPr>
          <w:rPrChange w:id="50" w:author="Patrick CHALUMET" w:date="2024-09-18T19:46:00Z" w16du:dateUtc="2024-09-18T17:46:00Z">
            <w:rPr>
              <w:sz w:val="40"/>
            </w:rPr>
          </w:rPrChange>
        </w:rPr>
      </w:pPr>
      <w:ins w:id="51" w:author="Patrick CHALUMET" w:date="2024-09-18T19:46:00Z" w16du:dateUtc="2024-09-18T17:46:00Z">
        <w:r>
          <w:rPr>
            <w:rFonts w:cs="Arial"/>
            <w:szCs w:val="20"/>
          </w:rPr>
          <w:br w:type="page"/>
        </w:r>
      </w:ins>
    </w:p>
    <w:p w14:paraId="1EFC210D" w14:textId="471FC843" w:rsidR="00B24D69" w:rsidRPr="007235A6" w:rsidRDefault="00B24D69" w:rsidP="00B24D69">
      <w:pPr>
        <w:spacing w:before="120"/>
        <w:jc w:val="both"/>
        <w:rPr>
          <w:rFonts w:cs="Arial"/>
          <w:szCs w:val="20"/>
        </w:rPr>
      </w:pPr>
      <w:r w:rsidRPr="007235A6">
        <w:rPr>
          <w:rFonts w:cs="Arial"/>
          <w:szCs w:val="20"/>
        </w:rPr>
        <w:t>La présente annexe est établie notamme</w:t>
      </w:r>
      <w:r w:rsidR="003045C9" w:rsidRPr="007235A6">
        <w:rPr>
          <w:rFonts w:cs="Arial"/>
          <w:szCs w:val="20"/>
        </w:rPr>
        <w:t>nt par application de l’article</w:t>
      </w:r>
      <w:r w:rsidRPr="007235A6">
        <w:rPr>
          <w:rFonts w:cs="Arial"/>
          <w:szCs w:val="20"/>
        </w:rPr>
        <w:t xml:space="preserve"> intitulé « prix » du Contrat. </w:t>
      </w:r>
    </w:p>
    <w:p w14:paraId="1EFC210E" w14:textId="77777777" w:rsidR="00B24D69" w:rsidRPr="007235A6" w:rsidRDefault="00B24D69" w:rsidP="00B24D69">
      <w:pPr>
        <w:jc w:val="both"/>
        <w:rPr>
          <w:rFonts w:cs="Arial"/>
          <w:szCs w:val="20"/>
        </w:rPr>
      </w:pPr>
      <w:r w:rsidRPr="007235A6">
        <w:rPr>
          <w:rFonts w:cs="Arial"/>
          <w:szCs w:val="20"/>
        </w:rPr>
        <w:t>Tous les prix mentionnés à la présente annexe sont exprimés en euros hors taxes.</w:t>
      </w:r>
    </w:p>
    <w:p w14:paraId="1EFC210F" w14:textId="77777777" w:rsidR="00B24D69" w:rsidRPr="007235A6" w:rsidRDefault="00B24D69" w:rsidP="00B24D69">
      <w:pPr>
        <w:spacing w:before="120"/>
        <w:jc w:val="both"/>
        <w:rPr>
          <w:rFonts w:cs="Arial"/>
          <w:szCs w:val="20"/>
        </w:rPr>
      </w:pPr>
      <w:r w:rsidRPr="007235A6">
        <w:rPr>
          <w:rFonts w:cs="Arial"/>
          <w:szCs w:val="20"/>
        </w:rPr>
        <w:t>Les tarifs de la présente annexe s’entendent hors Difficultés Exceptionnelles de Constructions.</w:t>
      </w:r>
    </w:p>
    <w:p w14:paraId="1EFC2110" w14:textId="77777777" w:rsidR="0031596A" w:rsidRPr="007235A6" w:rsidRDefault="0031596A" w:rsidP="00B24D69">
      <w:pPr>
        <w:spacing w:before="120"/>
        <w:jc w:val="both"/>
        <w:rPr>
          <w:rFonts w:cs="Arial"/>
          <w:szCs w:val="20"/>
        </w:rPr>
      </w:pPr>
    </w:p>
    <w:p w14:paraId="1EFC2111" w14:textId="77777777" w:rsidR="00B24D69" w:rsidRPr="00C758A8" w:rsidRDefault="00B24D69" w:rsidP="00C758A8">
      <w:pPr>
        <w:pStyle w:val="Titre1"/>
        <w:numPr>
          <w:ilvl w:val="0"/>
          <w:numId w:val="26"/>
        </w:numPr>
        <w:spacing w:before="240" w:after="120"/>
        <w:ind w:left="0" w:firstLine="0"/>
        <w:rPr>
          <w:rFonts w:ascii="Helvetica 55 Roman" w:hAnsi="Helvetica 55 Roman"/>
          <w:b/>
          <w:color w:val="auto"/>
          <w:rPrChange w:id="52" w:author="Patrick CHALUMET" w:date="2024-09-18T19:46:00Z" w16du:dateUtc="2024-09-18T17:46:00Z">
            <w:rPr/>
          </w:rPrChange>
        </w:rPr>
        <w:pPrChange w:id="53" w:author="Patrick CHALUMET" w:date="2024-09-18T19:46:00Z" w16du:dateUtc="2024-09-18T17:46:00Z">
          <w:pPr>
            <w:pStyle w:val="Titre"/>
          </w:pPr>
        </w:pPrChange>
      </w:pPr>
      <w:bookmarkStart w:id="54" w:name="_Toc469066120"/>
      <w:bookmarkStart w:id="55" w:name="_Toc468875177"/>
      <w:bookmarkStart w:id="56" w:name="_Toc468352046"/>
      <w:bookmarkStart w:id="57" w:name="_Toc177392104"/>
      <w:r w:rsidRPr="00C758A8">
        <w:rPr>
          <w:rFonts w:ascii="Helvetica 55 Roman" w:hAnsi="Helvetica 55 Roman"/>
          <w:b/>
          <w:color w:val="auto"/>
          <w:rPrChange w:id="58" w:author="Patrick CHALUMET" w:date="2024-09-18T19:46:00Z" w16du:dateUtc="2024-09-18T17:46:00Z">
            <w:rPr/>
          </w:rPrChange>
        </w:rPr>
        <w:t>Frais de mise à disposition</w:t>
      </w:r>
      <w:bookmarkEnd w:id="54"/>
      <w:bookmarkEnd w:id="55"/>
      <w:bookmarkEnd w:id="56"/>
      <w:bookmarkEnd w:id="57"/>
      <w:r w:rsidRPr="00C758A8">
        <w:rPr>
          <w:rFonts w:ascii="Helvetica 55 Roman" w:hAnsi="Helvetica 55 Roman"/>
          <w:b/>
          <w:color w:val="auto"/>
          <w:rPrChange w:id="59" w:author="Patrick CHALUMET" w:date="2024-09-18T19:46:00Z" w16du:dateUtc="2024-09-18T17:46:00Z">
            <w:rPr/>
          </w:rPrChange>
        </w:rPr>
        <w:t xml:space="preserve"> </w:t>
      </w:r>
    </w:p>
    <w:p w14:paraId="1EFC2112" w14:textId="77777777" w:rsidR="00B24D69" w:rsidRPr="007235A6" w:rsidRDefault="00B24D69" w:rsidP="00B24D69">
      <w:pPr>
        <w:rPr>
          <w:ins w:id="60" w:author="Patrick CHALUMET" w:date="2024-09-18T19:46:00Z" w16du:dateUtc="2024-09-18T17:46:00Z"/>
        </w:rPr>
      </w:pPr>
    </w:p>
    <w:tbl>
      <w:tblPr>
        <w:tblW w:w="8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5"/>
        <w:gridCol w:w="2713"/>
        <w:tblGridChange w:id="61">
          <w:tblGrid>
            <w:gridCol w:w="113"/>
            <w:gridCol w:w="5665"/>
            <w:gridCol w:w="521"/>
            <w:gridCol w:w="2192"/>
            <w:gridCol w:w="521"/>
          </w:tblGrid>
        </w:tblGridChange>
      </w:tblGrid>
      <w:tr w:rsidR="008D6DB4" w:rsidRPr="007235A6" w14:paraId="1EFC2115" w14:textId="77777777" w:rsidTr="00BF2409">
        <w:trPr>
          <w:tblHeader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EFC2113" w14:textId="77777777" w:rsidR="00B24D69" w:rsidRPr="00BF2409" w:rsidRDefault="00B24D69" w:rsidP="00B24D69">
            <w:pPr>
              <w:spacing w:before="120"/>
              <w:jc w:val="center"/>
              <w:rPr>
                <w:b/>
                <w:rPrChange w:id="62" w:author="Patrick CHALUMET" w:date="2024-09-18T19:46:00Z" w16du:dateUtc="2024-09-18T17:46:00Z">
                  <w:rPr/>
                </w:rPrChange>
              </w:rPr>
            </w:pPr>
            <w:r w:rsidRPr="00BF2409">
              <w:rPr>
                <w:b/>
                <w:rPrChange w:id="63" w:author="Patrick CHALUMET" w:date="2024-09-18T19:46:00Z" w16du:dateUtc="2024-09-18T17:46:00Z">
                  <w:rPr/>
                </w:rPrChange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EFC2114" w14:textId="77777777" w:rsidR="00B24D69" w:rsidRPr="00BF2409" w:rsidRDefault="00B24D69" w:rsidP="00B24D69">
            <w:pPr>
              <w:spacing w:before="120"/>
              <w:jc w:val="both"/>
              <w:rPr>
                <w:b/>
                <w:rPrChange w:id="64" w:author="Patrick CHALUMET" w:date="2024-09-18T19:46:00Z" w16du:dateUtc="2024-09-18T17:46:00Z">
                  <w:rPr/>
                </w:rPrChange>
              </w:rPr>
            </w:pPr>
            <w:r w:rsidRPr="00BF2409">
              <w:rPr>
                <w:b/>
                <w:rPrChange w:id="65" w:author="Patrick CHALUMET" w:date="2024-09-18T19:46:00Z" w16du:dateUtc="2024-09-18T17:46:00Z">
                  <w:rPr/>
                </w:rPrChange>
              </w:rPr>
              <w:t xml:space="preserve">frais de mise à disposition </w:t>
            </w:r>
          </w:p>
        </w:tc>
      </w:tr>
      <w:tr w:rsidR="00B24D69" w:rsidRPr="007235A6" w14:paraId="1EFC2118" w14:textId="77777777" w:rsidTr="00BF2409">
        <w:tblPrEx>
          <w:tblW w:w="837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66" w:author="Patrick CHALUMET" w:date="2024-09-18T19:46:00Z" w16du:dateUtc="2024-09-18T17:46:00Z">
            <w:tblPrEx>
              <w:tblW w:w="90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67" w:author="Patrick CHALUMET" w:date="2024-09-18T19:46:00Z" w16du:dateUtc="2024-09-18T17:46:00Z">
            <w:trPr>
              <w:cantSplit/>
              <w:trHeight w:val="345"/>
            </w:trPr>
          </w:trPrChange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68" w:author="Patrick CHALUMET" w:date="2024-09-18T19:46:00Z" w16du:dateUtc="2024-09-18T17:46:00Z">
              <w:tcPr>
                <w:tcW w:w="629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1EFC2116" w14:textId="77777777" w:rsidR="000A6F05" w:rsidRPr="007235A6" w:rsidRDefault="00B24D69" w:rsidP="001549F0">
            <w:pPr>
              <w:jc w:val="both"/>
              <w:rPr>
                <w:szCs w:val="20"/>
              </w:rPr>
            </w:pPr>
            <w:r w:rsidRPr="007235A6">
              <w:rPr>
                <w:szCs w:val="20"/>
              </w:rPr>
              <w:t xml:space="preserve">Accès </w:t>
            </w:r>
            <w:r w:rsidR="008875AF" w:rsidRPr="007235A6">
              <w:rPr>
                <w:szCs w:val="20"/>
              </w:rPr>
              <w:t>FTTE passif NRO</w:t>
            </w:r>
            <w:r w:rsidR="006539A5" w:rsidRPr="007235A6">
              <w:rPr>
                <w:szCs w:val="20"/>
              </w:rPr>
              <w:t xml:space="preserve"> </w:t>
            </w:r>
            <w:r w:rsidR="00A10312" w:rsidRPr="007235A6">
              <w:rPr>
                <w:szCs w:val="20"/>
              </w:rPr>
              <w:t>*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69" w:author="Patrick CHALUMET" w:date="2024-09-18T19:46:00Z" w16du:dateUtc="2024-09-18T17:46:00Z">
              <w:tcPr>
                <w:tcW w:w="271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1EFC2117" w14:textId="77777777" w:rsidR="000A6F05" w:rsidRPr="007235A6" w:rsidRDefault="00B24D69" w:rsidP="001549F0">
            <w:pPr>
              <w:spacing w:before="120"/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szCs w:val="20"/>
              </w:rPr>
              <w:t>612</w:t>
            </w:r>
          </w:p>
        </w:tc>
      </w:tr>
      <w:tr w:rsidR="00F45953" w:rsidRPr="007235A6" w14:paraId="1EFC211B" w14:textId="77777777" w:rsidTr="00BF2409">
        <w:tblPrEx>
          <w:tblW w:w="837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70" w:author="Patrick CHALUMET" w:date="2024-09-18T19:46:00Z" w16du:dateUtc="2024-09-18T17:46:00Z">
            <w:tblPrEx>
              <w:tblW w:w="90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71" w:author="Patrick CHALUMET" w:date="2024-09-18T19:46:00Z" w16du:dateUtc="2024-09-18T17:46:00Z">
            <w:trPr>
              <w:cantSplit/>
              <w:trHeight w:val="345"/>
            </w:trPr>
          </w:trPrChange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72" w:author="Patrick CHALUMET" w:date="2024-09-18T19:46:00Z" w16du:dateUtc="2024-09-18T17:46:00Z">
              <w:tcPr>
                <w:tcW w:w="629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EFC2119" w14:textId="77777777" w:rsidR="00F45953" w:rsidRPr="007235A6" w:rsidRDefault="00F45953" w:rsidP="00F45953">
            <w:pPr>
              <w:jc w:val="both"/>
              <w:rPr>
                <w:szCs w:val="20"/>
              </w:rPr>
            </w:pPr>
            <w:r w:rsidRPr="007235A6">
              <w:rPr>
                <w:szCs w:val="20"/>
              </w:rPr>
              <w:t xml:space="preserve">câblage optique de longueur </w:t>
            </w:r>
            <w:r w:rsidR="0031596A" w:rsidRPr="007235A6">
              <w:rPr>
                <w:szCs w:val="20"/>
              </w:rPr>
              <w:t xml:space="preserve">comprise entre </w:t>
            </w:r>
            <w:r w:rsidRPr="007235A6">
              <w:rPr>
                <w:szCs w:val="20"/>
              </w:rPr>
              <w:t>30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73" w:author="Patrick CHALUMET" w:date="2024-09-18T19:46:00Z" w16du:dateUtc="2024-09-18T17:46:00Z">
              <w:tcPr>
                <w:tcW w:w="271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EFC211A" w14:textId="77777777" w:rsidR="00F45953" w:rsidRPr="007235A6" w:rsidRDefault="00F45953" w:rsidP="00F45953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>299</w:t>
            </w:r>
          </w:p>
        </w:tc>
      </w:tr>
      <w:tr w:rsidR="00F45953" w:rsidRPr="007235A6" w14:paraId="1EFC211E" w14:textId="77777777" w:rsidTr="00BF2409">
        <w:tblPrEx>
          <w:tblW w:w="837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74" w:author="Patrick CHALUMET" w:date="2024-09-18T19:46:00Z" w16du:dateUtc="2024-09-18T17:46:00Z">
            <w:tblPrEx>
              <w:tblW w:w="90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75" w:author="Patrick CHALUMET" w:date="2024-09-18T19:46:00Z" w16du:dateUtc="2024-09-18T17:46:00Z">
            <w:trPr>
              <w:cantSplit/>
              <w:trHeight w:val="345"/>
            </w:trPr>
          </w:trPrChange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76" w:author="Patrick CHALUMET" w:date="2024-09-18T19:46:00Z" w16du:dateUtc="2024-09-18T17:46:00Z">
              <w:tcPr>
                <w:tcW w:w="629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EFC211C" w14:textId="77777777" w:rsidR="00F45953" w:rsidRPr="007235A6" w:rsidRDefault="00F45953" w:rsidP="00F45953">
            <w:pPr>
              <w:jc w:val="both"/>
              <w:rPr>
                <w:szCs w:val="20"/>
              </w:rPr>
            </w:pPr>
            <w:r w:rsidRPr="007235A6">
              <w:rPr>
                <w:szCs w:val="20"/>
              </w:rPr>
              <w:t xml:space="preserve">câblage optique </w:t>
            </w:r>
            <w:r w:rsidR="0031596A" w:rsidRPr="007235A6">
              <w:rPr>
                <w:szCs w:val="20"/>
              </w:rPr>
              <w:t xml:space="preserve">de longueur </w:t>
            </w:r>
            <w:r w:rsidRPr="007235A6">
              <w:rPr>
                <w:szCs w:val="20"/>
              </w:rPr>
              <w:t>supérieur</w:t>
            </w:r>
            <w:r w:rsidR="0031596A" w:rsidRPr="007235A6">
              <w:rPr>
                <w:szCs w:val="20"/>
              </w:rPr>
              <w:t>e</w:t>
            </w:r>
            <w:r w:rsidRPr="007235A6">
              <w:rPr>
                <w:szCs w:val="20"/>
              </w:rPr>
              <w:t xml:space="preserve">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77" w:author="Patrick CHALUMET" w:date="2024-09-18T19:46:00Z" w16du:dateUtc="2024-09-18T17:46:00Z">
              <w:tcPr>
                <w:tcW w:w="271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EFC211D" w14:textId="77777777" w:rsidR="00F45953" w:rsidRPr="007235A6" w:rsidRDefault="00F45953" w:rsidP="00F45953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>sur devis</w:t>
            </w:r>
          </w:p>
        </w:tc>
      </w:tr>
    </w:tbl>
    <w:p w14:paraId="1EFC211F" w14:textId="77777777" w:rsidR="00B24D69" w:rsidRPr="007235A6" w:rsidRDefault="00A10312" w:rsidP="00B24D69">
      <w:pPr>
        <w:spacing w:before="120"/>
        <w:jc w:val="both"/>
        <w:rPr>
          <w:rFonts w:cs="Arial"/>
          <w:szCs w:val="20"/>
        </w:rPr>
      </w:pPr>
      <w:r w:rsidRPr="007235A6">
        <w:rPr>
          <w:rFonts w:cs="Arial"/>
          <w:szCs w:val="20"/>
        </w:rPr>
        <w:t>* comprend le câble optique de longueur inférieure à 30 mètres.</w:t>
      </w:r>
    </w:p>
    <w:p w14:paraId="1EFC2120" w14:textId="77777777" w:rsidR="00A10312" w:rsidRPr="007235A6" w:rsidRDefault="0031596A" w:rsidP="00B24D69">
      <w:pPr>
        <w:spacing w:before="120"/>
        <w:jc w:val="both"/>
        <w:rPr>
          <w:rFonts w:cs="Arial"/>
          <w:szCs w:val="20"/>
        </w:rPr>
      </w:pPr>
      <w:r w:rsidRPr="007235A6">
        <w:rPr>
          <w:rFonts w:cs="Arial"/>
          <w:szCs w:val="20"/>
        </w:rPr>
        <w:t>Cette</w:t>
      </w:r>
      <w:r w:rsidR="00A10312" w:rsidRPr="007235A6">
        <w:rPr>
          <w:rFonts w:cs="Arial"/>
          <w:szCs w:val="20"/>
        </w:rPr>
        <w:t xml:space="preserve"> longueur de câble optique est décrite dans les STAS.</w:t>
      </w:r>
    </w:p>
    <w:p w14:paraId="1EFC2121" w14:textId="77777777" w:rsidR="00A10312" w:rsidRPr="007235A6" w:rsidRDefault="00A10312" w:rsidP="00B24D69">
      <w:pPr>
        <w:spacing w:before="120"/>
        <w:jc w:val="both"/>
        <w:rPr>
          <w:rFonts w:cs="Arial"/>
          <w:szCs w:val="20"/>
        </w:rPr>
      </w:pPr>
    </w:p>
    <w:p w14:paraId="1EFC2122" w14:textId="77777777" w:rsidR="00B24D69" w:rsidRPr="00C758A8" w:rsidRDefault="00B24D69" w:rsidP="00C758A8">
      <w:pPr>
        <w:pStyle w:val="Titre1"/>
        <w:numPr>
          <w:ilvl w:val="0"/>
          <w:numId w:val="26"/>
        </w:numPr>
        <w:spacing w:before="240" w:after="120"/>
        <w:ind w:left="0" w:firstLine="0"/>
        <w:rPr>
          <w:rFonts w:ascii="Helvetica 55 Roman" w:hAnsi="Helvetica 55 Roman"/>
          <w:b/>
          <w:color w:val="auto"/>
          <w:rPrChange w:id="78" w:author="Patrick CHALUMET" w:date="2024-09-18T19:46:00Z" w16du:dateUtc="2024-09-18T17:46:00Z">
            <w:rPr/>
          </w:rPrChange>
        </w:rPr>
        <w:pPrChange w:id="79" w:author="Patrick CHALUMET" w:date="2024-09-18T19:46:00Z" w16du:dateUtc="2024-09-18T17:46:00Z">
          <w:pPr>
            <w:pStyle w:val="Titre"/>
          </w:pPr>
        </w:pPrChange>
      </w:pPr>
      <w:r w:rsidRPr="00C758A8">
        <w:rPr>
          <w:rFonts w:ascii="Helvetica 55 Roman" w:hAnsi="Helvetica 55 Roman"/>
          <w:b/>
          <w:color w:val="auto"/>
          <w:rPrChange w:id="80" w:author="Patrick CHALUMET" w:date="2024-09-18T19:46:00Z" w16du:dateUtc="2024-09-18T17:46:00Z">
            <w:rPr/>
          </w:rPrChange>
        </w:rPr>
        <w:t xml:space="preserve"> </w:t>
      </w:r>
      <w:bookmarkStart w:id="81" w:name="_Toc469066121"/>
      <w:bookmarkStart w:id="82" w:name="_Toc468875178"/>
      <w:bookmarkStart w:id="83" w:name="_Toc468352047"/>
      <w:bookmarkStart w:id="84" w:name="_Toc177392105"/>
      <w:r w:rsidRPr="00C758A8">
        <w:rPr>
          <w:rFonts w:ascii="Helvetica 55 Roman" w:hAnsi="Helvetica 55 Roman"/>
          <w:b/>
          <w:color w:val="auto"/>
          <w:rPrChange w:id="85" w:author="Patrick CHALUMET" w:date="2024-09-18T19:46:00Z" w16du:dateUtc="2024-09-18T17:46:00Z">
            <w:rPr/>
          </w:rPrChange>
        </w:rPr>
        <w:t>Abonnement mensuel</w:t>
      </w:r>
      <w:bookmarkEnd w:id="81"/>
      <w:bookmarkEnd w:id="82"/>
      <w:bookmarkEnd w:id="83"/>
      <w:bookmarkEnd w:id="84"/>
    </w:p>
    <w:p w14:paraId="1EFC2123" w14:textId="77777777" w:rsidR="00B24D69" w:rsidRPr="007235A6" w:rsidRDefault="00B24D69" w:rsidP="00B24D69">
      <w:pPr>
        <w:rPr>
          <w:ins w:id="86" w:author="Patrick CHALUMET" w:date="2024-09-18T19:46:00Z" w16du:dateUtc="2024-09-18T17:46:00Z"/>
        </w:rPr>
      </w:pPr>
    </w:p>
    <w:tbl>
      <w:tblPr>
        <w:tblW w:w="54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2649"/>
        <w:tblGridChange w:id="87">
          <w:tblGrid>
            <w:gridCol w:w="113"/>
            <w:gridCol w:w="2830"/>
            <w:gridCol w:w="222"/>
            <w:gridCol w:w="2314"/>
            <w:gridCol w:w="113"/>
          </w:tblGrid>
        </w:tblGridChange>
      </w:tblGrid>
      <w:tr w:rsidR="008D6DB4" w:rsidRPr="007235A6" w14:paraId="1EFC2126" w14:textId="77777777" w:rsidTr="00BF2409">
        <w:trPr>
          <w:tblHeader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EFC2124" w14:textId="77777777" w:rsidR="00B24D69" w:rsidRPr="00BF2409" w:rsidRDefault="00B24D69" w:rsidP="00BF2409">
            <w:pPr>
              <w:spacing w:before="120"/>
              <w:jc w:val="center"/>
              <w:rPr>
                <w:b/>
                <w:rPrChange w:id="88" w:author="Patrick CHALUMET" w:date="2024-09-18T19:46:00Z" w16du:dateUtc="2024-09-18T17:46:00Z">
                  <w:rPr/>
                </w:rPrChange>
              </w:rPr>
              <w:pPrChange w:id="89" w:author="Patrick CHALUMET" w:date="2024-09-18T19:46:00Z" w16du:dateUtc="2024-09-18T17:46:00Z">
                <w:pPr>
                  <w:spacing w:before="120"/>
                  <w:jc w:val="both"/>
                </w:pPr>
              </w:pPrChange>
            </w:pPr>
            <w:r w:rsidRPr="00BF2409">
              <w:rPr>
                <w:b/>
                <w:rPrChange w:id="90" w:author="Patrick CHALUMET" w:date="2024-09-18T19:46:00Z" w16du:dateUtc="2024-09-18T17:46:00Z">
                  <w:rPr/>
                </w:rPrChange>
              </w:rPr>
              <w:t>prestation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EFC2125" w14:textId="3F9B2A80" w:rsidR="00B24D69" w:rsidRPr="00BF2409" w:rsidRDefault="00B24D69" w:rsidP="00BF2409">
            <w:pPr>
              <w:spacing w:before="120"/>
              <w:jc w:val="center"/>
              <w:rPr>
                <w:b/>
                <w:rPrChange w:id="91" w:author="Patrick CHALUMET" w:date="2024-09-18T19:46:00Z" w16du:dateUtc="2024-09-18T17:46:00Z">
                  <w:rPr/>
                </w:rPrChange>
              </w:rPr>
              <w:pPrChange w:id="92" w:author="Patrick CHALUMET" w:date="2024-09-18T19:46:00Z" w16du:dateUtc="2024-09-18T17:46:00Z">
                <w:pPr>
                  <w:spacing w:before="120"/>
                  <w:jc w:val="both"/>
                </w:pPr>
              </w:pPrChange>
            </w:pPr>
            <w:r w:rsidRPr="00BF2409">
              <w:rPr>
                <w:b/>
                <w:rPrChange w:id="93" w:author="Patrick CHALUMET" w:date="2024-09-18T19:46:00Z" w16du:dateUtc="2024-09-18T17:46:00Z">
                  <w:rPr/>
                </w:rPrChange>
              </w:rPr>
              <w:t>abonnement mensuel</w:t>
            </w:r>
            <w:del w:id="94" w:author="Patrick CHALUMET" w:date="2024-09-18T19:46:00Z" w16du:dateUtc="2024-09-18T17:46:00Z">
              <w:r w:rsidRPr="00B24D69">
                <w:rPr>
                  <w:snapToGrid w:val="0"/>
                  <w:szCs w:val="20"/>
                </w:rPr>
                <w:delText xml:space="preserve"> </w:delText>
              </w:r>
            </w:del>
          </w:p>
        </w:tc>
      </w:tr>
      <w:tr w:rsidR="00B24D69" w:rsidRPr="007235A6" w14:paraId="1EFC2129" w14:textId="77777777" w:rsidTr="00BF2409">
        <w:tblPrEx>
          <w:tblW w:w="5479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95" w:author="Patrick CHALUMET" w:date="2024-09-18T19:46:00Z" w16du:dateUtc="2024-09-18T17:46:00Z">
            <w:tblPrEx>
              <w:tblW w:w="54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96" w:author="Patrick CHALUMET" w:date="2024-09-18T19:46:00Z" w16du:dateUtc="2024-09-18T17:46:00Z">
            <w:trPr>
              <w:gridAfter w:val="0"/>
              <w:cantSplit/>
              <w:trHeight w:val="345"/>
            </w:trPr>
          </w:trPrChange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97" w:author="Patrick CHALUMET" w:date="2024-09-18T19:46:00Z" w16du:dateUtc="2024-09-18T17:46:00Z">
              <w:tcPr>
                <w:tcW w:w="316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1EFC2127" w14:textId="3EBA543B" w:rsidR="00B24D69" w:rsidRPr="007235A6" w:rsidRDefault="00B24D69" w:rsidP="00BF2409">
            <w:pPr>
              <w:jc w:val="center"/>
              <w:rPr>
                <w:szCs w:val="20"/>
              </w:rPr>
              <w:pPrChange w:id="98" w:author="Patrick CHALUMET" w:date="2024-09-18T19:46:00Z" w16du:dateUtc="2024-09-18T17:46:00Z">
                <w:pPr>
                  <w:jc w:val="both"/>
                </w:pPr>
              </w:pPrChange>
            </w:pPr>
            <w:r w:rsidRPr="007235A6">
              <w:rPr>
                <w:szCs w:val="20"/>
              </w:rPr>
              <w:t xml:space="preserve">Accès </w:t>
            </w:r>
            <w:r w:rsidR="008875AF" w:rsidRPr="007235A6">
              <w:rPr>
                <w:szCs w:val="20"/>
              </w:rPr>
              <w:t>FTTE passif NRO</w:t>
            </w:r>
            <w:del w:id="99" w:author="Patrick CHALUMET" w:date="2024-09-18T19:46:00Z" w16du:dateUtc="2024-09-18T17:46:00Z">
              <w:r w:rsidR="003E0EB5">
                <w:rPr>
                  <w:szCs w:val="20"/>
                </w:rPr>
                <w:delText xml:space="preserve"> </w:delText>
              </w:r>
            </w:del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00" w:author="Patrick CHALUMET" w:date="2024-09-18T19:46:00Z" w16du:dateUtc="2024-09-18T17:46:00Z">
              <w:tcPr>
                <w:tcW w:w="231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1EFC2128" w14:textId="77777777" w:rsidR="00B24D69" w:rsidRPr="007235A6" w:rsidRDefault="003E0EB5" w:rsidP="00BF240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235A6">
              <w:rPr>
                <w:rFonts w:cs="Arial"/>
                <w:szCs w:val="20"/>
              </w:rPr>
              <w:t>1</w:t>
            </w:r>
            <w:r w:rsidR="004E6D9B" w:rsidRPr="007235A6">
              <w:rPr>
                <w:rFonts w:cs="Arial"/>
                <w:szCs w:val="20"/>
              </w:rPr>
              <w:t>33,5</w:t>
            </w:r>
          </w:p>
        </w:tc>
      </w:tr>
    </w:tbl>
    <w:p w14:paraId="1EFC212A" w14:textId="77777777" w:rsidR="00BD71A6" w:rsidRPr="007235A6" w:rsidRDefault="00BD71A6" w:rsidP="00B24D69">
      <w:pPr>
        <w:spacing w:before="120"/>
        <w:jc w:val="both"/>
        <w:rPr>
          <w:szCs w:val="20"/>
        </w:rPr>
      </w:pPr>
    </w:p>
    <w:p w14:paraId="1EFC212B" w14:textId="77777777" w:rsidR="00B24D69" w:rsidRPr="00C758A8" w:rsidRDefault="00B24D69" w:rsidP="00C758A8">
      <w:pPr>
        <w:pStyle w:val="Titre1"/>
        <w:numPr>
          <w:ilvl w:val="0"/>
          <w:numId w:val="26"/>
        </w:numPr>
        <w:spacing w:before="240" w:after="120"/>
        <w:ind w:left="0" w:firstLine="0"/>
        <w:rPr>
          <w:rFonts w:ascii="Helvetica 55 Roman" w:hAnsi="Helvetica 55 Roman"/>
          <w:b/>
          <w:color w:val="auto"/>
          <w:rPrChange w:id="101" w:author="Patrick CHALUMET" w:date="2024-09-18T19:46:00Z" w16du:dateUtc="2024-09-18T17:46:00Z">
            <w:rPr/>
          </w:rPrChange>
        </w:rPr>
        <w:pPrChange w:id="102" w:author="Patrick CHALUMET" w:date="2024-09-18T19:46:00Z" w16du:dateUtc="2024-09-18T17:46:00Z">
          <w:pPr>
            <w:pStyle w:val="Titre"/>
          </w:pPr>
        </w:pPrChange>
      </w:pPr>
      <w:bookmarkStart w:id="103" w:name="_Toc469066122"/>
      <w:bookmarkStart w:id="104" w:name="_Toc468875179"/>
      <w:bookmarkStart w:id="105" w:name="_Toc177392106"/>
      <w:r w:rsidRPr="00C758A8">
        <w:rPr>
          <w:rFonts w:ascii="Helvetica 55 Roman" w:hAnsi="Helvetica 55 Roman"/>
          <w:b/>
          <w:color w:val="auto"/>
          <w:rPrChange w:id="106" w:author="Patrick CHALUMET" w:date="2024-09-18T19:46:00Z" w16du:dateUtc="2024-09-18T17:46:00Z">
            <w:rPr/>
          </w:rPrChange>
        </w:rPr>
        <w:t>Option de mise à disposition sur bandeau optique</w:t>
      </w:r>
      <w:bookmarkEnd w:id="103"/>
      <w:bookmarkEnd w:id="104"/>
      <w:bookmarkEnd w:id="105"/>
    </w:p>
    <w:p w14:paraId="1EFC212C" w14:textId="77777777" w:rsidR="00B24D69" w:rsidRPr="001C5E3A" w:rsidRDefault="00B24D69" w:rsidP="00B24D69">
      <w:pPr>
        <w:keepNext/>
        <w:spacing w:before="120"/>
        <w:ind w:left="576"/>
        <w:outlineLvl w:val="1"/>
        <w:rPr>
          <w:ins w:id="107" w:author="Patrick CHALUMET" w:date="2024-09-18T19:46:00Z" w16du:dateUtc="2024-09-18T17:46:00Z"/>
          <w:rFonts w:cs="Arial"/>
          <w:bCs/>
          <w:iCs/>
          <w:color w:val="000000"/>
          <w:szCs w:val="20"/>
        </w:rPr>
      </w:pPr>
    </w:p>
    <w:tbl>
      <w:tblPr>
        <w:tblW w:w="5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8"/>
        <w:gridCol w:w="2713"/>
        <w:tblGridChange w:id="108">
          <w:tblGrid>
            <w:gridCol w:w="113"/>
            <w:gridCol w:w="3028"/>
            <w:gridCol w:w="24"/>
            <w:gridCol w:w="2689"/>
            <w:gridCol w:w="24"/>
          </w:tblGrid>
        </w:tblGridChange>
      </w:tblGrid>
      <w:tr w:rsidR="008D6DB4" w:rsidRPr="007235A6" w14:paraId="1EFC212F" w14:textId="77777777" w:rsidTr="00BF2409">
        <w:trPr>
          <w:tblHeader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EFC212D" w14:textId="77777777" w:rsidR="00B24D69" w:rsidRPr="00BF2409" w:rsidRDefault="00B24D69" w:rsidP="00BF2409">
            <w:pPr>
              <w:spacing w:before="120"/>
              <w:jc w:val="center"/>
              <w:rPr>
                <w:b/>
                <w:rPrChange w:id="109" w:author="Patrick CHALUMET" w:date="2024-09-18T19:46:00Z" w16du:dateUtc="2024-09-18T17:46:00Z">
                  <w:rPr/>
                </w:rPrChange>
              </w:rPr>
            </w:pPr>
            <w:r w:rsidRPr="00BF2409">
              <w:rPr>
                <w:b/>
                <w:rPrChange w:id="110" w:author="Patrick CHALUMET" w:date="2024-09-18T19:46:00Z" w16du:dateUtc="2024-09-18T17:46:00Z">
                  <w:rPr/>
                </w:rPrChange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EFC212E" w14:textId="0D3E2C36" w:rsidR="00B24D69" w:rsidRPr="00BF2409" w:rsidRDefault="00B24D69" w:rsidP="00BF2409">
            <w:pPr>
              <w:spacing w:before="120"/>
              <w:jc w:val="center"/>
              <w:rPr>
                <w:b/>
                <w:rPrChange w:id="111" w:author="Patrick CHALUMET" w:date="2024-09-18T19:46:00Z" w16du:dateUtc="2024-09-18T17:46:00Z">
                  <w:rPr/>
                </w:rPrChange>
              </w:rPr>
              <w:pPrChange w:id="112" w:author="Patrick CHALUMET" w:date="2024-09-18T19:46:00Z" w16du:dateUtc="2024-09-18T17:46:00Z">
                <w:pPr>
                  <w:spacing w:before="120"/>
                  <w:jc w:val="both"/>
                </w:pPr>
              </w:pPrChange>
            </w:pPr>
            <w:r w:rsidRPr="00BF2409">
              <w:rPr>
                <w:b/>
                <w:rPrChange w:id="113" w:author="Patrick CHALUMET" w:date="2024-09-18T19:46:00Z" w16du:dateUtc="2024-09-18T17:46:00Z">
                  <w:rPr/>
                </w:rPrChange>
              </w:rPr>
              <w:t>frais de mise à disposition</w:t>
            </w:r>
            <w:del w:id="114" w:author="Patrick CHALUMET" w:date="2024-09-18T19:46:00Z" w16du:dateUtc="2024-09-18T17:46:00Z">
              <w:r w:rsidRPr="00B24D69">
                <w:rPr>
                  <w:rFonts w:cs="Arial"/>
                  <w:szCs w:val="20"/>
                </w:rPr>
                <w:delText xml:space="preserve"> </w:delText>
              </w:r>
            </w:del>
          </w:p>
        </w:tc>
      </w:tr>
      <w:tr w:rsidR="00B24D69" w:rsidRPr="007235A6" w14:paraId="1EFC2132" w14:textId="77777777" w:rsidTr="00BF2409">
        <w:tblPrEx>
          <w:tblW w:w="5741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115" w:author="Patrick CHALUMET" w:date="2024-09-18T19:46:00Z" w16du:dateUtc="2024-09-18T17:46:00Z">
            <w:tblPrEx>
              <w:tblW w:w="58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345"/>
          <w:jc w:val="center"/>
          <w:trPrChange w:id="116" w:author="Patrick CHALUMET" w:date="2024-09-18T19:46:00Z" w16du:dateUtc="2024-09-18T17:46:00Z">
            <w:trPr>
              <w:cantSplit/>
              <w:trHeight w:val="345"/>
            </w:trPr>
          </w:trPrChange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17" w:author="Patrick CHALUMET" w:date="2024-09-18T19:46:00Z" w16du:dateUtc="2024-09-18T17:46:00Z">
              <w:tcPr>
                <w:tcW w:w="316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1EFC2130" w14:textId="77777777" w:rsidR="00B24D69" w:rsidRPr="007235A6" w:rsidRDefault="00B24D69" w:rsidP="00BF2409">
            <w:pPr>
              <w:jc w:val="center"/>
              <w:rPr>
                <w:szCs w:val="20"/>
              </w:rPr>
              <w:pPrChange w:id="118" w:author="Patrick CHALUMET" w:date="2024-09-18T19:46:00Z" w16du:dateUtc="2024-09-18T17:46:00Z">
                <w:pPr>
                  <w:jc w:val="both"/>
                </w:pPr>
              </w:pPrChange>
            </w:pPr>
            <w:r w:rsidRPr="007235A6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19" w:author="Patrick CHALUMET" w:date="2024-09-18T19:46:00Z" w16du:dateUtc="2024-09-18T17:46:00Z">
              <w:tcPr>
                <w:tcW w:w="271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1EFC2131" w14:textId="77777777" w:rsidR="00B24D69" w:rsidRPr="007235A6" w:rsidRDefault="00B24D69" w:rsidP="00BF240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235A6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tbl>
    <w:p w14:paraId="1EFC2133" w14:textId="77777777" w:rsidR="00B24D69" w:rsidRPr="007235A6" w:rsidRDefault="00B24D69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1EFC2134" w14:textId="2532BFC0" w:rsidR="00F50D48" w:rsidRPr="00C758A8" w:rsidRDefault="00946A14" w:rsidP="00C758A8">
      <w:pPr>
        <w:pStyle w:val="Titre1"/>
        <w:numPr>
          <w:ilvl w:val="0"/>
          <w:numId w:val="26"/>
        </w:numPr>
        <w:spacing w:before="240" w:after="120"/>
        <w:ind w:left="0" w:firstLine="0"/>
        <w:rPr>
          <w:rFonts w:ascii="Helvetica 55 Roman" w:hAnsi="Helvetica 55 Roman"/>
          <w:b/>
          <w:color w:val="auto"/>
          <w:rPrChange w:id="120" w:author="Patrick CHALUMET" w:date="2024-09-18T19:46:00Z" w16du:dateUtc="2024-09-18T17:46:00Z">
            <w:rPr/>
          </w:rPrChange>
        </w:rPr>
        <w:pPrChange w:id="121" w:author="Patrick CHALUMET" w:date="2024-09-18T19:46:00Z" w16du:dateUtc="2024-09-18T17:46:00Z">
          <w:pPr>
            <w:pStyle w:val="Titre"/>
          </w:pPr>
        </w:pPrChange>
      </w:pPr>
      <w:bookmarkStart w:id="122" w:name="_Toc177392107"/>
      <w:del w:id="123" w:author="Patrick CHALUMET" w:date="2024-09-18T19:46:00Z" w16du:dateUtc="2024-09-18T17:46:00Z">
        <w:r>
          <w:br w:type="page"/>
        </w:r>
      </w:del>
      <w:r w:rsidR="00F50D48" w:rsidRPr="00C758A8">
        <w:rPr>
          <w:rFonts w:ascii="Helvetica 55 Roman" w:hAnsi="Helvetica 55 Roman"/>
          <w:b/>
          <w:color w:val="auto"/>
          <w:rPrChange w:id="124" w:author="Patrick CHALUMET" w:date="2024-09-18T19:46:00Z" w16du:dateUtc="2024-09-18T17:46:00Z">
            <w:rPr/>
          </w:rPrChange>
        </w:rPr>
        <w:t xml:space="preserve">Option de GTR S1 d’un </w:t>
      </w:r>
      <w:r w:rsidR="001549F0" w:rsidRPr="00C758A8">
        <w:rPr>
          <w:rFonts w:ascii="Helvetica 55 Roman" w:hAnsi="Helvetica 55 Roman"/>
          <w:b/>
          <w:color w:val="auto"/>
          <w:rPrChange w:id="125" w:author="Patrick CHALUMET" w:date="2024-09-18T19:46:00Z" w16du:dateUtc="2024-09-18T17:46:00Z">
            <w:rPr/>
          </w:rPrChange>
        </w:rPr>
        <w:t>A</w:t>
      </w:r>
      <w:r w:rsidR="00F50D48" w:rsidRPr="00C758A8">
        <w:rPr>
          <w:rFonts w:ascii="Helvetica 55 Roman" w:hAnsi="Helvetica 55 Roman"/>
          <w:b/>
          <w:color w:val="auto"/>
          <w:rPrChange w:id="126" w:author="Patrick CHALUMET" w:date="2024-09-18T19:46:00Z" w16du:dateUtc="2024-09-18T17:46:00Z">
            <w:rPr/>
          </w:rPrChange>
        </w:rPr>
        <w:t xml:space="preserve">ccès </w:t>
      </w:r>
      <w:r w:rsidR="008875AF" w:rsidRPr="00C758A8">
        <w:rPr>
          <w:rFonts w:ascii="Helvetica 55 Roman" w:hAnsi="Helvetica 55 Roman"/>
          <w:b/>
          <w:color w:val="auto"/>
          <w:rPrChange w:id="127" w:author="Patrick CHALUMET" w:date="2024-09-18T19:46:00Z" w16du:dateUtc="2024-09-18T17:46:00Z">
            <w:rPr/>
          </w:rPrChange>
        </w:rPr>
        <w:t>FTTE passif NRO</w:t>
      </w:r>
      <w:bookmarkEnd w:id="122"/>
    </w:p>
    <w:p w14:paraId="1EFC2135" w14:textId="77777777" w:rsidR="00F50D48" w:rsidRPr="001C5E3A" w:rsidRDefault="00F50D48" w:rsidP="00F50D48">
      <w:pPr>
        <w:keepNext/>
        <w:spacing w:before="120"/>
        <w:ind w:left="576"/>
        <w:outlineLvl w:val="1"/>
        <w:rPr>
          <w:ins w:id="128" w:author="Patrick CHALUMET" w:date="2024-09-18T19:46:00Z" w16du:dateUtc="2024-09-18T17:46:00Z"/>
          <w:rFonts w:cs="Arial"/>
          <w:bCs/>
          <w:iCs/>
          <w:color w:val="000000"/>
          <w:szCs w:val="20"/>
        </w:rPr>
      </w:pPr>
    </w:p>
    <w:tbl>
      <w:tblPr>
        <w:tblW w:w="5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2705"/>
        <w:tblGridChange w:id="129">
          <w:tblGrid>
            <w:gridCol w:w="113"/>
            <w:gridCol w:w="1281"/>
            <w:gridCol w:w="1691"/>
            <w:gridCol w:w="623"/>
            <w:gridCol w:w="2082"/>
          </w:tblGrid>
        </w:tblGridChange>
      </w:tblGrid>
      <w:tr w:rsidR="008D6DB4" w:rsidRPr="007235A6" w14:paraId="1EFC2138" w14:textId="77777777" w:rsidTr="00BF2409">
        <w:trPr>
          <w:trHeight w:val="261"/>
          <w:tblHeader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EFC2136" w14:textId="77777777" w:rsidR="00F50D48" w:rsidRPr="00BF2409" w:rsidRDefault="00F50D48" w:rsidP="00BF2409">
            <w:pPr>
              <w:spacing w:before="120"/>
              <w:jc w:val="center"/>
              <w:rPr>
                <w:b/>
                <w:rPrChange w:id="130" w:author="Patrick CHALUMET" w:date="2024-09-18T19:46:00Z" w16du:dateUtc="2024-09-18T17:46:00Z">
                  <w:rPr/>
                </w:rPrChange>
              </w:rPr>
              <w:pPrChange w:id="131" w:author="Patrick CHALUMET" w:date="2024-09-18T19:46:00Z" w16du:dateUtc="2024-09-18T17:46:00Z">
                <w:pPr>
                  <w:spacing w:before="120"/>
                  <w:jc w:val="both"/>
                </w:pPr>
              </w:pPrChange>
            </w:pPr>
            <w:r w:rsidRPr="00BF2409">
              <w:rPr>
                <w:b/>
                <w:rPrChange w:id="132" w:author="Patrick CHALUMET" w:date="2024-09-18T19:46:00Z" w16du:dateUtc="2024-09-18T17:46:00Z">
                  <w:rPr/>
                </w:rPrChange>
              </w:rPr>
              <w:t>prestation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EFC2137" w14:textId="26F30211" w:rsidR="00F50D48" w:rsidRPr="00BF2409" w:rsidRDefault="00F50D48" w:rsidP="00BF2409">
            <w:pPr>
              <w:spacing w:before="120"/>
              <w:jc w:val="center"/>
              <w:rPr>
                <w:b/>
                <w:rPrChange w:id="133" w:author="Patrick CHALUMET" w:date="2024-09-18T19:46:00Z" w16du:dateUtc="2024-09-18T17:46:00Z">
                  <w:rPr/>
                </w:rPrChange>
              </w:rPr>
              <w:pPrChange w:id="134" w:author="Patrick CHALUMET" w:date="2024-09-18T19:46:00Z" w16du:dateUtc="2024-09-18T17:46:00Z">
                <w:pPr>
                  <w:spacing w:before="120"/>
                  <w:jc w:val="both"/>
                </w:pPr>
              </w:pPrChange>
            </w:pPr>
            <w:r w:rsidRPr="00BF2409">
              <w:rPr>
                <w:b/>
                <w:rPrChange w:id="135" w:author="Patrick CHALUMET" w:date="2024-09-18T19:46:00Z" w16du:dateUtc="2024-09-18T17:46:00Z">
                  <w:rPr/>
                </w:rPrChange>
              </w:rPr>
              <w:t>abonnement mensuel</w:t>
            </w:r>
            <w:del w:id="136" w:author="Patrick CHALUMET" w:date="2024-09-18T19:46:00Z" w16du:dateUtc="2024-09-18T17:46:00Z">
              <w:r w:rsidRPr="00B24D69">
                <w:rPr>
                  <w:snapToGrid w:val="0"/>
                  <w:szCs w:val="20"/>
                </w:rPr>
                <w:delText xml:space="preserve"> </w:delText>
              </w:r>
            </w:del>
          </w:p>
        </w:tc>
      </w:tr>
      <w:tr w:rsidR="00F50D48" w:rsidRPr="007235A6" w14:paraId="1EFC213B" w14:textId="77777777" w:rsidTr="00BF2409">
        <w:tblPrEx>
          <w:tblW w:w="567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137" w:author="Patrick CHALUMET" w:date="2024-09-18T19:46:00Z" w16du:dateUtc="2024-09-18T17:46:00Z">
            <w:tblPrEx>
              <w:tblW w:w="37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237"/>
          <w:jc w:val="center"/>
          <w:trPrChange w:id="138" w:author="Patrick CHALUMET" w:date="2024-09-18T19:46:00Z" w16du:dateUtc="2024-09-18T17:46:00Z">
            <w:trPr>
              <w:gridAfter w:val="0"/>
              <w:cantSplit/>
              <w:trHeight w:val="345"/>
            </w:trPr>
          </w:trPrChange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39" w:author="Patrick CHALUMET" w:date="2024-09-18T19:46:00Z" w16du:dateUtc="2024-09-18T17:46:00Z">
              <w:tcPr>
                <w:tcW w:w="139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1EFC2139" w14:textId="53A30D6F" w:rsidR="00F50D48" w:rsidRPr="007235A6" w:rsidRDefault="00F50D48" w:rsidP="00BF2409">
            <w:pPr>
              <w:jc w:val="center"/>
              <w:rPr>
                <w:szCs w:val="20"/>
              </w:rPr>
              <w:pPrChange w:id="140" w:author="Patrick CHALUMET" w:date="2024-09-18T19:46:00Z" w16du:dateUtc="2024-09-18T17:46:00Z">
                <w:pPr>
                  <w:jc w:val="both"/>
                </w:pPr>
              </w:pPrChange>
            </w:pPr>
            <w:r w:rsidRPr="007235A6">
              <w:rPr>
                <w:szCs w:val="20"/>
              </w:rPr>
              <w:t>GTR 4H S1</w:t>
            </w:r>
            <w:del w:id="141" w:author="Patrick CHALUMET" w:date="2024-09-18T19:46:00Z" w16du:dateUtc="2024-09-18T17:46:00Z">
              <w:r>
                <w:rPr>
                  <w:szCs w:val="20"/>
                </w:rPr>
                <w:delText xml:space="preserve"> </w:delText>
              </w:r>
            </w:del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42" w:author="Patrick CHALUMET" w:date="2024-09-18T19:46:00Z" w16du:dateUtc="2024-09-18T17:46:00Z">
              <w:tcPr>
                <w:tcW w:w="231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1EFC213A" w14:textId="77777777" w:rsidR="00F50D48" w:rsidRPr="007235A6" w:rsidRDefault="00F50D48" w:rsidP="00BF240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235A6">
              <w:rPr>
                <w:lang w:val="it-IT"/>
                <w:rPrChange w:id="143" w:author="Patrick CHALUMET" w:date="2024-09-18T19:46:00Z" w16du:dateUtc="2024-09-18T17:46:00Z">
                  <w:rPr>
                    <w:rFonts w:ascii="Arial" w:hAnsi="Arial"/>
                    <w:lang w:val="it-IT"/>
                  </w:rPr>
                </w:rPrChange>
              </w:rPr>
              <w:t>50</w:t>
            </w:r>
          </w:p>
        </w:tc>
      </w:tr>
    </w:tbl>
    <w:p w14:paraId="33ECBA63" w14:textId="77777777" w:rsidR="001C5E3A" w:rsidRDefault="001C5E3A">
      <w:pPr>
        <w:rPr>
          <w:b/>
          <w:kern w:val="32"/>
          <w:sz w:val="36"/>
          <w:rPrChange w:id="144" w:author="Patrick CHALUMET" w:date="2024-09-18T19:46:00Z" w16du:dateUtc="2024-09-18T17:46:00Z">
            <w:rPr>
              <w:color w:val="000000"/>
              <w:sz w:val="28"/>
            </w:rPr>
          </w:rPrChange>
        </w:rPr>
        <w:pPrChange w:id="145" w:author="Patrick CHALUMET" w:date="2024-09-18T19:46:00Z" w16du:dateUtc="2024-09-18T17:46:00Z">
          <w:pPr>
            <w:keepNext/>
            <w:spacing w:before="120"/>
            <w:outlineLvl w:val="1"/>
          </w:pPr>
        </w:pPrChange>
      </w:pPr>
      <w:ins w:id="146" w:author="Patrick CHALUMET" w:date="2024-09-18T19:46:00Z" w16du:dateUtc="2024-09-18T17:46:00Z">
        <w:r>
          <w:rPr>
            <w:b/>
          </w:rPr>
          <w:br w:type="page"/>
        </w:r>
      </w:ins>
    </w:p>
    <w:p w14:paraId="1EFC213D" w14:textId="3A49952D" w:rsidR="006A6614" w:rsidRPr="00C758A8" w:rsidRDefault="006A6614" w:rsidP="00C758A8">
      <w:pPr>
        <w:pStyle w:val="Titre1"/>
        <w:numPr>
          <w:ilvl w:val="0"/>
          <w:numId w:val="26"/>
        </w:numPr>
        <w:spacing w:before="240" w:after="120"/>
        <w:ind w:left="0" w:firstLine="0"/>
        <w:rPr>
          <w:rFonts w:ascii="Helvetica 55 Roman" w:hAnsi="Helvetica 55 Roman"/>
          <w:b/>
          <w:color w:val="auto"/>
          <w:rPrChange w:id="147" w:author="Patrick CHALUMET" w:date="2024-09-18T19:46:00Z" w16du:dateUtc="2024-09-18T17:46:00Z">
            <w:rPr/>
          </w:rPrChange>
        </w:rPr>
        <w:pPrChange w:id="148" w:author="Patrick CHALUMET" w:date="2024-09-18T19:46:00Z" w16du:dateUtc="2024-09-18T17:46:00Z">
          <w:pPr>
            <w:pStyle w:val="Titre"/>
          </w:pPr>
        </w:pPrChange>
      </w:pPr>
      <w:bookmarkStart w:id="149" w:name="_Toc177392108"/>
      <w:r w:rsidRPr="00C758A8">
        <w:rPr>
          <w:rFonts w:ascii="Helvetica 55 Roman" w:hAnsi="Helvetica 55 Roman"/>
          <w:b/>
          <w:color w:val="auto"/>
          <w:rPrChange w:id="150" w:author="Patrick CHALUMET" w:date="2024-09-18T19:46:00Z" w16du:dateUtc="2024-09-18T17:46:00Z">
            <w:rPr/>
          </w:rPrChange>
        </w:rPr>
        <w:t>Modifications</w:t>
      </w:r>
      <w:bookmarkEnd w:id="149"/>
    </w:p>
    <w:p w14:paraId="1EFC213E" w14:textId="77777777" w:rsidR="006A6614" w:rsidRPr="001C5E3A" w:rsidRDefault="006A6614" w:rsidP="00B24D69">
      <w:pPr>
        <w:keepNext/>
        <w:spacing w:before="120"/>
        <w:ind w:left="576"/>
        <w:outlineLvl w:val="1"/>
        <w:rPr>
          <w:ins w:id="151" w:author="Patrick CHALUMET" w:date="2024-09-18T19:46:00Z" w16du:dateUtc="2024-09-18T17:46:00Z"/>
          <w:rFonts w:cs="Arial"/>
          <w:bCs/>
          <w:iCs/>
          <w:color w:val="000000"/>
          <w:szCs w:val="20"/>
        </w:rPr>
      </w:pPr>
    </w:p>
    <w:tbl>
      <w:tblPr>
        <w:tblW w:w="93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PrChange w:id="152" w:author="Patrick CHALUMET" w:date="2024-09-18T19:46:00Z" w16du:dateUtc="2024-09-18T17:46:00Z">
          <w:tblPr>
            <w:tblW w:w="932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1E0" w:firstRow="1" w:lastRow="1" w:firstColumn="1" w:lastColumn="1" w:noHBand="0" w:noVBand="0"/>
          </w:tblPr>
        </w:tblPrChange>
      </w:tblPr>
      <w:tblGrid>
        <w:gridCol w:w="6629"/>
        <w:gridCol w:w="2694"/>
        <w:tblGridChange w:id="153">
          <w:tblGrid>
            <w:gridCol w:w="113"/>
            <w:gridCol w:w="6516"/>
            <w:gridCol w:w="113"/>
            <w:gridCol w:w="2581"/>
            <w:gridCol w:w="113"/>
          </w:tblGrid>
        </w:tblGridChange>
      </w:tblGrid>
      <w:tr w:rsidR="006A6614" w:rsidRPr="007235A6" w14:paraId="1EFC2141" w14:textId="77777777" w:rsidTr="00BF2409">
        <w:trPr>
          <w:tblHeader/>
          <w:jc w:val="center"/>
          <w:trPrChange w:id="154" w:author="Patrick CHALUMET" w:date="2024-09-18T19:46:00Z" w16du:dateUtc="2024-09-18T17:46:00Z">
            <w:trPr>
              <w:gridAfter w:val="0"/>
              <w:tblHeader/>
            </w:trPr>
          </w:trPrChange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  <w:tcPrChange w:id="155" w:author="Patrick CHALUMET" w:date="2024-09-18T19:46:00Z" w16du:dateUtc="2024-09-18T17:46:00Z">
              <w:tcPr>
                <w:tcW w:w="662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CCCCC"/>
                <w:vAlign w:val="center"/>
                <w:hideMark/>
              </w:tcPr>
            </w:tcPrChange>
          </w:tcPr>
          <w:p w14:paraId="1EFC213F" w14:textId="77777777" w:rsidR="006A6614" w:rsidRPr="00BF2409" w:rsidRDefault="006A6614" w:rsidP="00BF2409">
            <w:pPr>
              <w:spacing w:before="120"/>
              <w:jc w:val="center"/>
              <w:rPr>
                <w:b/>
                <w:rPrChange w:id="156" w:author="Patrick CHALUMET" w:date="2024-09-18T19:46:00Z" w16du:dateUtc="2024-09-18T17:46:00Z">
                  <w:rPr/>
                </w:rPrChange>
              </w:rPr>
            </w:pPr>
            <w:r w:rsidRPr="00BF2409">
              <w:rPr>
                <w:b/>
                <w:rPrChange w:id="157" w:author="Patrick CHALUMET" w:date="2024-09-18T19:46:00Z" w16du:dateUtc="2024-09-18T17:46:00Z">
                  <w:rPr/>
                </w:rPrChange>
              </w:rPr>
              <w:t>prestation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  <w:tcPrChange w:id="158" w:author="Patrick CHALUMET" w:date="2024-09-18T19:46:00Z" w16du:dateUtc="2024-09-18T17:46:00Z">
              <w:tcPr>
                <w:tcW w:w="269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CCCCC"/>
                <w:hideMark/>
              </w:tcPr>
            </w:tcPrChange>
          </w:tcPr>
          <w:p w14:paraId="1EFC2140" w14:textId="31472B33" w:rsidR="006A6614" w:rsidRPr="00BF2409" w:rsidRDefault="006A6614" w:rsidP="00BF2409">
            <w:pPr>
              <w:spacing w:before="120"/>
              <w:jc w:val="center"/>
              <w:rPr>
                <w:b/>
                <w:rPrChange w:id="159" w:author="Patrick CHALUMET" w:date="2024-09-18T19:46:00Z" w16du:dateUtc="2024-09-18T17:46:00Z">
                  <w:rPr/>
                </w:rPrChange>
              </w:rPr>
              <w:pPrChange w:id="160" w:author="Patrick CHALUMET" w:date="2024-09-18T19:46:00Z" w16du:dateUtc="2024-09-18T17:46:00Z">
                <w:pPr>
                  <w:spacing w:before="120"/>
                  <w:jc w:val="both"/>
                </w:pPr>
              </w:pPrChange>
            </w:pPr>
            <w:r w:rsidRPr="00BF2409">
              <w:rPr>
                <w:b/>
                <w:rPrChange w:id="161" w:author="Patrick CHALUMET" w:date="2024-09-18T19:46:00Z" w16du:dateUtc="2024-09-18T17:46:00Z">
                  <w:rPr/>
                </w:rPrChange>
              </w:rPr>
              <w:t>frais de mise à disposition</w:t>
            </w:r>
            <w:del w:id="162" w:author="Patrick CHALUMET" w:date="2024-09-18T19:46:00Z" w16du:dateUtc="2024-09-18T17:46:00Z">
              <w:r w:rsidRPr="00B24D69">
                <w:rPr>
                  <w:rFonts w:cs="Arial"/>
                  <w:szCs w:val="20"/>
                </w:rPr>
                <w:delText xml:space="preserve"> </w:delText>
              </w:r>
            </w:del>
          </w:p>
        </w:tc>
      </w:tr>
      <w:tr w:rsidR="006A6614" w:rsidRPr="007235A6" w14:paraId="1EFC2144" w14:textId="77777777" w:rsidTr="00BF2409">
        <w:trPr>
          <w:cantSplit/>
          <w:trHeight w:val="345"/>
          <w:jc w:val="center"/>
          <w:trPrChange w:id="163" w:author="Patrick CHALUMET" w:date="2024-09-18T19:46:00Z" w16du:dateUtc="2024-09-18T17:46:00Z">
            <w:trPr>
              <w:gridAfter w:val="0"/>
              <w:cantSplit/>
              <w:trHeight w:val="345"/>
            </w:trPr>
          </w:trPrChange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64" w:author="Patrick CHALUMET" w:date="2024-09-18T19:46:00Z" w16du:dateUtc="2024-09-18T17:46:00Z">
              <w:tcPr>
                <w:tcW w:w="662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1EFC2142" w14:textId="77777777" w:rsidR="006A6614" w:rsidRPr="007235A6" w:rsidRDefault="006A6614" w:rsidP="00BF2409">
            <w:pPr>
              <w:jc w:val="center"/>
              <w:rPr>
                <w:szCs w:val="20"/>
              </w:rPr>
              <w:pPrChange w:id="165" w:author="Patrick CHALUMET" w:date="2024-09-18T19:46:00Z" w16du:dateUtc="2024-09-18T17:46:00Z">
                <w:pPr>
                  <w:jc w:val="both"/>
                </w:pPr>
              </w:pPrChange>
            </w:pPr>
            <w:r w:rsidRPr="007235A6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66" w:author="Patrick CHALUMET" w:date="2024-09-18T19:46:00Z" w16du:dateUtc="2024-09-18T17:46:00Z">
              <w:tcPr>
                <w:tcW w:w="269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1EFC2143" w14:textId="77777777" w:rsidR="00F46564" w:rsidRPr="007235A6" w:rsidRDefault="006A53CD" w:rsidP="00BF240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235A6"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7235A6" w14:paraId="1EFC2147" w14:textId="77777777" w:rsidTr="00BF2409">
        <w:trPr>
          <w:cantSplit/>
          <w:trHeight w:val="345"/>
          <w:jc w:val="center"/>
          <w:trPrChange w:id="167" w:author="Patrick CHALUMET" w:date="2024-09-18T19:46:00Z" w16du:dateUtc="2024-09-18T17:46:00Z">
            <w:trPr>
              <w:gridAfter w:val="0"/>
              <w:cantSplit/>
              <w:trHeight w:val="345"/>
            </w:trPr>
          </w:trPrChange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68" w:author="Patrick CHALUMET" w:date="2024-09-18T19:46:00Z" w16du:dateUtc="2024-09-18T17:46:00Z">
              <w:tcPr>
                <w:tcW w:w="662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EFC2145" w14:textId="77777777" w:rsidR="006A53CD" w:rsidRPr="007235A6" w:rsidRDefault="006A53CD" w:rsidP="00BF2409">
            <w:pPr>
              <w:jc w:val="center"/>
              <w:rPr>
                <w:szCs w:val="20"/>
              </w:rPr>
              <w:pPrChange w:id="169" w:author="Patrick CHALUMET" w:date="2024-09-18T19:46:00Z" w16du:dateUtc="2024-09-18T17:46:00Z">
                <w:pPr>
                  <w:jc w:val="both"/>
                </w:pPr>
              </w:pPrChange>
            </w:pPr>
            <w:r w:rsidRPr="007235A6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70" w:author="Patrick CHALUMET" w:date="2024-09-18T19:46:00Z" w16du:dateUtc="2024-09-18T17:46:00Z">
              <w:tcPr>
                <w:tcW w:w="269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EFC2146" w14:textId="77777777" w:rsidR="006A53CD" w:rsidRPr="007235A6" w:rsidRDefault="00DD6E7C" w:rsidP="00BF2409">
            <w:pPr>
              <w:spacing w:before="120"/>
              <w:jc w:val="center"/>
              <w:rPr>
                <w:snapToGrid w:val="0"/>
                <w:szCs w:val="20"/>
              </w:rPr>
            </w:pPr>
            <w:r w:rsidRPr="007235A6">
              <w:rPr>
                <w:snapToGrid w:val="0"/>
                <w:szCs w:val="20"/>
              </w:rPr>
              <w:t>30</w:t>
            </w:r>
            <w:r w:rsidR="006A53CD" w:rsidRPr="007235A6">
              <w:rPr>
                <w:snapToGrid w:val="0"/>
                <w:szCs w:val="20"/>
              </w:rPr>
              <w:t>0</w:t>
            </w:r>
          </w:p>
        </w:tc>
      </w:tr>
      <w:tr w:rsidR="006A6614" w:rsidRPr="007235A6" w14:paraId="1EFC214A" w14:textId="77777777" w:rsidTr="00BF2409">
        <w:trPr>
          <w:cantSplit/>
          <w:trHeight w:val="345"/>
          <w:jc w:val="center"/>
          <w:trPrChange w:id="171" w:author="Patrick CHALUMET" w:date="2024-09-18T19:46:00Z" w16du:dateUtc="2024-09-18T17:46:00Z">
            <w:trPr>
              <w:gridAfter w:val="0"/>
              <w:cantSplit/>
              <w:trHeight w:val="345"/>
            </w:trPr>
          </w:trPrChange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72" w:author="Patrick CHALUMET" w:date="2024-09-18T19:46:00Z" w16du:dateUtc="2024-09-18T17:46:00Z">
              <w:tcPr>
                <w:tcW w:w="662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EFC2148" w14:textId="77777777" w:rsidR="006A6614" w:rsidRPr="007235A6" w:rsidRDefault="006A6614" w:rsidP="00BF2409">
            <w:pPr>
              <w:jc w:val="center"/>
              <w:rPr>
                <w:szCs w:val="20"/>
              </w:rPr>
              <w:pPrChange w:id="173" w:author="Patrick CHALUMET" w:date="2024-09-18T19:46:00Z" w16du:dateUtc="2024-09-18T17:46:00Z">
                <w:pPr>
                  <w:jc w:val="both"/>
                </w:pPr>
              </w:pPrChange>
            </w:pPr>
            <w:r w:rsidRPr="007235A6">
              <w:rPr>
                <w:szCs w:val="20"/>
              </w:rPr>
              <w:t>Modification de la position tête d’opérateur au NRO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74" w:author="Patrick CHALUMET" w:date="2024-09-18T19:46:00Z" w16du:dateUtc="2024-09-18T17:46:00Z">
              <w:tcPr>
                <w:tcW w:w="269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EFC2149" w14:textId="77777777" w:rsidR="006A6614" w:rsidRPr="007235A6" w:rsidRDefault="00DD6E7C" w:rsidP="00BF2409">
            <w:pPr>
              <w:spacing w:before="120"/>
              <w:jc w:val="center"/>
              <w:rPr>
                <w:snapToGrid w:val="0"/>
                <w:szCs w:val="20"/>
              </w:rPr>
            </w:pPr>
            <w:r w:rsidRPr="007235A6">
              <w:rPr>
                <w:snapToGrid w:val="0"/>
                <w:szCs w:val="20"/>
              </w:rPr>
              <w:t>37</w:t>
            </w:r>
            <w:r w:rsidR="003A5AB8" w:rsidRPr="007235A6">
              <w:rPr>
                <w:snapToGrid w:val="0"/>
                <w:szCs w:val="20"/>
              </w:rPr>
              <w:t>0</w:t>
            </w:r>
          </w:p>
        </w:tc>
      </w:tr>
      <w:tr w:rsidR="006A6614" w:rsidRPr="007235A6" w14:paraId="1EFC214D" w14:textId="77777777" w:rsidTr="00BF2409">
        <w:trPr>
          <w:cantSplit/>
          <w:trHeight w:val="345"/>
          <w:jc w:val="center"/>
          <w:trPrChange w:id="175" w:author="Patrick CHALUMET" w:date="2024-09-18T19:46:00Z" w16du:dateUtc="2024-09-18T17:46:00Z">
            <w:trPr>
              <w:gridAfter w:val="0"/>
              <w:cantSplit/>
              <w:trHeight w:val="345"/>
            </w:trPr>
          </w:trPrChange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76" w:author="Patrick CHALUMET" w:date="2024-09-18T19:46:00Z" w16du:dateUtc="2024-09-18T17:46:00Z">
              <w:tcPr>
                <w:tcW w:w="662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EFC214B" w14:textId="77777777" w:rsidR="006A6614" w:rsidRPr="007235A6" w:rsidRDefault="006A6614" w:rsidP="00BF2409">
            <w:pPr>
              <w:jc w:val="center"/>
              <w:rPr>
                <w:rFonts w:cs="Arial"/>
                <w:szCs w:val="20"/>
              </w:rPr>
              <w:pPrChange w:id="177" w:author="Patrick CHALUMET" w:date="2024-09-18T19:46:00Z" w16du:dateUtc="2024-09-18T17:46:00Z">
                <w:pPr/>
              </w:pPrChange>
            </w:pPr>
            <w:r w:rsidRPr="007235A6"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78" w:author="Patrick CHALUMET" w:date="2024-09-18T19:46:00Z" w16du:dateUtc="2024-09-18T17:46:00Z">
              <w:tcPr>
                <w:tcW w:w="269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EFC214C" w14:textId="77777777" w:rsidR="006A6614" w:rsidRPr="007235A6" w:rsidRDefault="006A6614" w:rsidP="00BF240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235A6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7235A6" w14:paraId="1EFC2150" w14:textId="77777777" w:rsidTr="00BF2409">
        <w:trPr>
          <w:cantSplit/>
          <w:trHeight w:val="345"/>
          <w:jc w:val="center"/>
          <w:trPrChange w:id="179" w:author="Patrick CHALUMET" w:date="2024-09-18T19:46:00Z" w16du:dateUtc="2024-09-18T17:46:00Z">
            <w:trPr>
              <w:gridAfter w:val="0"/>
              <w:cantSplit/>
              <w:trHeight w:val="345"/>
            </w:trPr>
          </w:trPrChange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80" w:author="Patrick CHALUMET" w:date="2024-09-18T19:46:00Z" w16du:dateUtc="2024-09-18T17:46:00Z">
              <w:tcPr>
                <w:tcW w:w="662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EFC214E" w14:textId="77777777" w:rsidR="006A6614" w:rsidRPr="007235A6" w:rsidRDefault="006A6614" w:rsidP="00BF2409">
            <w:pPr>
              <w:jc w:val="center"/>
              <w:rPr>
                <w:rFonts w:cs="Arial"/>
                <w:szCs w:val="20"/>
              </w:rPr>
              <w:pPrChange w:id="181" w:author="Patrick CHALUMET" w:date="2024-09-18T19:46:00Z" w16du:dateUtc="2024-09-18T17:46:00Z">
                <w:pPr/>
              </w:pPrChange>
            </w:pPr>
            <w:r w:rsidRPr="007235A6"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82" w:author="Patrick CHALUMET" w:date="2024-09-18T19:46:00Z" w16du:dateUtc="2024-09-18T17:46:00Z">
              <w:tcPr>
                <w:tcW w:w="269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EFC214F" w14:textId="77777777" w:rsidR="006A6614" w:rsidRPr="007235A6" w:rsidRDefault="006A6614" w:rsidP="00BF240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235A6">
              <w:rPr>
                <w:snapToGrid w:val="0"/>
                <w:szCs w:val="20"/>
                <w:lang w:val="it-IT"/>
              </w:rPr>
              <w:t xml:space="preserve">sur </w:t>
            </w:r>
            <w:proofErr w:type="spellStart"/>
            <w:r w:rsidRPr="007235A6">
              <w:rPr>
                <w:snapToGrid w:val="0"/>
                <w:szCs w:val="20"/>
                <w:lang w:val="it-IT"/>
              </w:rPr>
              <w:t>devis</w:t>
            </w:r>
            <w:proofErr w:type="spellEnd"/>
          </w:p>
        </w:tc>
      </w:tr>
    </w:tbl>
    <w:p w14:paraId="1EFC2151" w14:textId="77777777" w:rsidR="006A6614" w:rsidRPr="007235A6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1EFC2152" w14:textId="77777777" w:rsidR="002E72D5" w:rsidRPr="00C758A8" w:rsidRDefault="002E72D5" w:rsidP="00C758A8">
      <w:pPr>
        <w:pStyle w:val="Titre1"/>
        <w:numPr>
          <w:ilvl w:val="0"/>
          <w:numId w:val="26"/>
        </w:numPr>
        <w:spacing w:before="240" w:after="120"/>
        <w:ind w:left="0" w:firstLine="0"/>
        <w:rPr>
          <w:rFonts w:ascii="Helvetica 55 Roman" w:hAnsi="Helvetica 55 Roman"/>
          <w:b/>
          <w:color w:val="auto"/>
          <w:rPrChange w:id="183" w:author="Patrick CHALUMET" w:date="2024-09-18T19:46:00Z" w16du:dateUtc="2024-09-18T17:46:00Z">
            <w:rPr>
              <w:sz w:val="24"/>
            </w:rPr>
          </w:rPrChange>
        </w:rPr>
        <w:pPrChange w:id="184" w:author="Patrick CHALUMET" w:date="2024-09-18T19:46:00Z" w16du:dateUtc="2024-09-18T17:46:00Z">
          <w:pPr>
            <w:pStyle w:val="Titre"/>
          </w:pPr>
        </w:pPrChange>
      </w:pPr>
      <w:bookmarkStart w:id="185" w:name="_Toc177392109"/>
      <w:r w:rsidRPr="00C758A8">
        <w:rPr>
          <w:rFonts w:ascii="Helvetica 55 Roman" w:hAnsi="Helvetica 55 Roman"/>
          <w:b/>
          <w:color w:val="auto"/>
          <w:rPrChange w:id="186" w:author="Patrick CHALUMET" w:date="2024-09-18T19:46:00Z" w16du:dateUtc="2024-09-18T17:46:00Z">
            <w:rPr/>
          </w:rPrChange>
        </w:rPr>
        <w:t>Interventions à Tort (IAT)</w:t>
      </w:r>
      <w:bookmarkEnd w:id="185"/>
    </w:p>
    <w:p w14:paraId="1EFC2153" w14:textId="77777777" w:rsidR="002E72D5" w:rsidRPr="00C758A8" w:rsidRDefault="002E72D5" w:rsidP="002E72D5">
      <w:pPr>
        <w:keepNext/>
        <w:spacing w:before="120"/>
        <w:outlineLvl w:val="1"/>
        <w:rPr>
          <w:ins w:id="187" w:author="Patrick CHALUMET" w:date="2024-09-18T19:46:00Z" w16du:dateUtc="2024-09-18T17:46:00Z"/>
          <w:rFonts w:cs="Arial"/>
          <w:bCs/>
          <w:iCs/>
          <w:color w:val="000000"/>
          <w:szCs w:val="20"/>
        </w:rPr>
      </w:pPr>
    </w:p>
    <w:tbl>
      <w:tblPr>
        <w:tblpPr w:leftFromText="141" w:rightFromText="141" w:vertAnchor="text" w:horzAnchor="margin" w:tblpXSpec="center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PrChange w:id="188" w:author="Patrick CHALUMET" w:date="2024-09-18T19:46:00Z" w16du:dateUtc="2024-09-18T17:46:00Z">
          <w:tblPr>
            <w:tblpPr w:leftFromText="141" w:rightFromText="141" w:vertAnchor="text" w:horzAnchor="margin" w:tblpY="144"/>
            <w:tblW w:w="1000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1E0" w:firstRow="1" w:lastRow="1" w:firstColumn="1" w:lastColumn="1" w:noHBand="0" w:noVBand="0"/>
          </w:tblPr>
        </w:tblPrChange>
      </w:tblPr>
      <w:tblGrid>
        <w:gridCol w:w="5637"/>
        <w:gridCol w:w="1842"/>
        <w:gridCol w:w="2529"/>
        <w:tblGridChange w:id="189">
          <w:tblGrid>
            <w:gridCol w:w="113"/>
            <w:gridCol w:w="5524"/>
            <w:gridCol w:w="113"/>
            <w:gridCol w:w="1729"/>
            <w:gridCol w:w="113"/>
            <w:gridCol w:w="2416"/>
            <w:gridCol w:w="113"/>
          </w:tblGrid>
        </w:tblGridChange>
      </w:tblGrid>
      <w:tr w:rsidR="002E72D5" w:rsidRPr="007235A6" w14:paraId="1EFC2157" w14:textId="77777777" w:rsidTr="00BF2409">
        <w:trPr>
          <w:cantSplit/>
          <w:trPrChange w:id="190" w:author="Patrick CHALUMET" w:date="2024-09-18T19:46:00Z" w16du:dateUtc="2024-09-18T17:46:00Z">
            <w:trPr>
              <w:gridAfter w:val="0"/>
              <w:cantSplit/>
            </w:trPr>
          </w:trPrChange>
        </w:trPr>
        <w:tc>
          <w:tcPr>
            <w:tcW w:w="5637" w:type="dxa"/>
            <w:shd w:val="clear" w:color="auto" w:fill="D9D9D9" w:themeFill="background1" w:themeFillShade="D9"/>
            <w:tcPrChange w:id="191" w:author="Patrick CHALUMET" w:date="2024-09-18T19:46:00Z" w16du:dateUtc="2024-09-18T17:46:00Z">
              <w:tcPr>
                <w:tcW w:w="5637" w:type="dxa"/>
                <w:gridSpan w:val="2"/>
                <w:shd w:val="clear" w:color="auto" w:fill="auto"/>
              </w:tcPr>
            </w:tcPrChange>
          </w:tcPr>
          <w:p w14:paraId="1EFC2154" w14:textId="77777777" w:rsidR="002E72D5" w:rsidRPr="00BF2409" w:rsidRDefault="002E72D5" w:rsidP="00BF2409">
            <w:pPr>
              <w:spacing w:before="120"/>
              <w:jc w:val="center"/>
              <w:rPr>
                <w:b/>
                <w:rPrChange w:id="192" w:author="Patrick CHALUMET" w:date="2024-09-18T19:46:00Z" w16du:dateUtc="2024-09-18T17:46:00Z">
                  <w:rPr/>
                </w:rPrChange>
              </w:rPr>
              <w:pPrChange w:id="193" w:author="Patrick CHALUMET" w:date="2024-09-18T19:46:00Z" w16du:dateUtc="2024-09-18T17:46:00Z">
                <w:pPr>
                  <w:framePr w:hSpace="141" w:wrap="around" w:vAnchor="text" w:hAnchor="margin" w:xAlign="center" w:y="144"/>
                  <w:jc w:val="center"/>
                </w:pPr>
              </w:pPrChange>
            </w:pPr>
            <w:r w:rsidRPr="00BF2409">
              <w:rPr>
                <w:b/>
                <w:rPrChange w:id="194" w:author="Patrick CHALUMET" w:date="2024-09-18T19:46:00Z" w16du:dateUtc="2024-09-18T17:46:00Z">
                  <w:rPr/>
                </w:rPrChange>
              </w:rPr>
              <w:t>libellé prestation</w:t>
            </w:r>
          </w:p>
        </w:tc>
        <w:tc>
          <w:tcPr>
            <w:tcW w:w="1842" w:type="dxa"/>
            <w:shd w:val="clear" w:color="auto" w:fill="D9D9D9" w:themeFill="background1" w:themeFillShade="D9"/>
            <w:tcPrChange w:id="195" w:author="Patrick CHALUMET" w:date="2024-09-18T19:46:00Z" w16du:dateUtc="2024-09-18T17:46:00Z">
              <w:tcPr>
                <w:tcW w:w="1842" w:type="dxa"/>
                <w:gridSpan w:val="2"/>
                <w:shd w:val="clear" w:color="auto" w:fill="auto"/>
              </w:tcPr>
            </w:tcPrChange>
          </w:tcPr>
          <w:p w14:paraId="1EFC2155" w14:textId="77777777" w:rsidR="002E72D5" w:rsidRPr="00BF2409" w:rsidRDefault="002E72D5" w:rsidP="00BF2409">
            <w:pPr>
              <w:spacing w:before="120"/>
              <w:jc w:val="center"/>
              <w:rPr>
                <w:b/>
                <w:rPrChange w:id="196" w:author="Patrick CHALUMET" w:date="2024-09-18T19:46:00Z" w16du:dateUtc="2024-09-18T17:46:00Z">
                  <w:rPr/>
                </w:rPrChange>
              </w:rPr>
              <w:pPrChange w:id="197" w:author="Patrick CHALUMET" w:date="2024-09-18T19:46:00Z" w16du:dateUtc="2024-09-18T17:46:00Z">
                <w:pPr>
                  <w:framePr w:hSpace="141" w:wrap="around" w:vAnchor="text" w:hAnchor="margin" w:xAlign="center" w:y="144"/>
                  <w:jc w:val="center"/>
                </w:pPr>
              </w:pPrChange>
            </w:pPr>
            <w:r w:rsidRPr="00BF2409">
              <w:rPr>
                <w:b/>
                <w:rPrChange w:id="198" w:author="Patrick CHALUMET" w:date="2024-09-18T19:46:00Z" w16du:dateUtc="2024-09-18T17:46:00Z">
                  <w:rPr/>
                </w:rPrChange>
              </w:rPr>
              <w:t>unité</w:t>
            </w:r>
          </w:p>
        </w:tc>
        <w:tc>
          <w:tcPr>
            <w:tcW w:w="2529" w:type="dxa"/>
            <w:shd w:val="clear" w:color="auto" w:fill="D9D9D9" w:themeFill="background1" w:themeFillShade="D9"/>
            <w:tcPrChange w:id="199" w:author="Patrick CHALUMET" w:date="2024-09-18T19:46:00Z" w16du:dateUtc="2024-09-18T17:46:00Z">
              <w:tcPr>
                <w:tcW w:w="2529" w:type="dxa"/>
                <w:gridSpan w:val="2"/>
                <w:shd w:val="clear" w:color="auto" w:fill="auto"/>
              </w:tcPr>
            </w:tcPrChange>
          </w:tcPr>
          <w:p w14:paraId="1EFC2156" w14:textId="77777777" w:rsidR="002E72D5" w:rsidRPr="00BF2409" w:rsidRDefault="002E72D5" w:rsidP="00BF2409">
            <w:pPr>
              <w:spacing w:before="120"/>
              <w:jc w:val="center"/>
              <w:rPr>
                <w:b/>
                <w:rPrChange w:id="200" w:author="Patrick CHALUMET" w:date="2024-09-18T19:46:00Z" w16du:dateUtc="2024-09-18T17:46:00Z">
                  <w:rPr/>
                </w:rPrChange>
              </w:rPr>
              <w:pPrChange w:id="201" w:author="Patrick CHALUMET" w:date="2024-09-18T19:46:00Z" w16du:dateUtc="2024-09-18T17:46:00Z">
                <w:pPr>
                  <w:framePr w:hSpace="141" w:wrap="around" w:vAnchor="text" w:hAnchor="margin" w:xAlign="center" w:y="144"/>
                  <w:jc w:val="center"/>
                </w:pPr>
              </w:pPrChange>
            </w:pPr>
            <w:r w:rsidRPr="00BF2409">
              <w:rPr>
                <w:b/>
                <w:rPrChange w:id="202" w:author="Patrick CHALUMET" w:date="2024-09-18T19:46:00Z" w16du:dateUtc="2024-09-18T17:46:00Z">
                  <w:rPr/>
                </w:rPrChange>
              </w:rPr>
              <w:t>montant unitaire</w:t>
            </w:r>
          </w:p>
        </w:tc>
      </w:tr>
      <w:tr w:rsidR="002E72D5" w:rsidRPr="007235A6" w14:paraId="1EFC215B" w14:textId="77777777" w:rsidTr="00BF2409">
        <w:trPr>
          <w:cantSplit/>
          <w:trPrChange w:id="203" w:author="Patrick CHALUMET" w:date="2024-09-18T19:46:00Z" w16du:dateUtc="2024-09-18T17:46:00Z">
            <w:trPr>
              <w:gridAfter w:val="0"/>
              <w:cantSplit/>
            </w:trPr>
          </w:trPrChange>
        </w:trPr>
        <w:tc>
          <w:tcPr>
            <w:tcW w:w="5637" w:type="dxa"/>
            <w:shd w:val="clear" w:color="auto" w:fill="auto"/>
            <w:vAlign w:val="center"/>
            <w:tcPrChange w:id="204" w:author="Patrick CHALUMET" w:date="2024-09-18T19:46:00Z" w16du:dateUtc="2024-09-18T17:46:00Z">
              <w:tcPr>
                <w:tcW w:w="5637" w:type="dxa"/>
                <w:gridSpan w:val="2"/>
                <w:shd w:val="clear" w:color="auto" w:fill="auto"/>
                <w:vAlign w:val="center"/>
              </w:tcPr>
            </w:tcPrChange>
          </w:tcPr>
          <w:p w14:paraId="1EFC2158" w14:textId="12510F22" w:rsidR="002E72D5" w:rsidRPr="007235A6" w:rsidRDefault="002E72D5" w:rsidP="00BF2409">
            <w:pPr>
              <w:jc w:val="center"/>
              <w:rPr>
                <w:rFonts w:cs="Arial"/>
                <w:noProof/>
                <w:snapToGrid w:val="0"/>
                <w:szCs w:val="20"/>
              </w:rPr>
              <w:pPrChange w:id="205" w:author="Patrick CHALUMET" w:date="2024-09-18T19:46:00Z" w16du:dateUtc="2024-09-18T17:46:00Z">
                <w:pPr>
                  <w:framePr w:hSpace="141" w:wrap="around" w:vAnchor="text" w:hAnchor="margin" w:xAlign="center" w:y="144"/>
                </w:pPr>
              </w:pPrChange>
            </w:pPr>
            <w:r w:rsidRPr="007235A6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 w:rsidRPr="007235A6">
              <w:rPr>
                <w:rFonts w:cs="Arial"/>
                <w:noProof/>
                <w:snapToGrid w:val="0"/>
                <w:szCs w:val="20"/>
              </w:rPr>
              <w:t xml:space="preserve"> </w:t>
            </w:r>
            <w:del w:id="206" w:author="Patrick CHALUMET" w:date="2024-09-18T19:46:00Z" w16du:dateUtc="2024-09-18T17:46:00Z">
              <w:r w:rsidR="00571281">
                <w:rPr>
                  <w:rFonts w:cs="Arial"/>
                  <w:noProof/>
                  <w:snapToGrid w:val="0"/>
                  <w:szCs w:val="20"/>
                </w:rPr>
                <w:delText>ORNE DÉPARTEMENT TRÈS HAUT DÉBIT</w:delText>
              </w:r>
              <w:r w:rsidRPr="00E94A8A">
                <w:rPr>
                  <w:rFonts w:cs="Arial"/>
                  <w:noProof/>
                  <w:snapToGrid w:val="0"/>
                  <w:szCs w:val="20"/>
                </w:rPr>
                <w:delText xml:space="preserve"> </w:delText>
              </w:r>
            </w:del>
            <w:ins w:id="207" w:author="Patrick CHALUMET" w:date="2024-09-18T19:46:00Z" w16du:dateUtc="2024-09-18T17:46:00Z">
              <w:r w:rsidR="00A6428D" w:rsidRPr="007235A6">
                <w:rPr>
                  <w:rFonts w:cs="Arial"/>
                  <w:noProof/>
                  <w:snapToGrid w:val="0"/>
                  <w:szCs w:val="20"/>
                </w:rPr>
                <w:t>RIP FTTX</w:t>
              </w:r>
            </w:ins>
          </w:p>
        </w:tc>
        <w:tc>
          <w:tcPr>
            <w:tcW w:w="1842" w:type="dxa"/>
            <w:shd w:val="clear" w:color="auto" w:fill="auto"/>
            <w:vAlign w:val="center"/>
            <w:tcPrChange w:id="208" w:author="Patrick CHALUMET" w:date="2024-09-18T19:46:00Z" w16du:dateUtc="2024-09-18T17:46:00Z">
              <w:tcPr>
                <w:tcW w:w="1842" w:type="dxa"/>
                <w:gridSpan w:val="2"/>
                <w:shd w:val="clear" w:color="auto" w:fill="auto"/>
                <w:vAlign w:val="center"/>
              </w:tcPr>
            </w:tcPrChange>
          </w:tcPr>
          <w:p w14:paraId="1EFC2159" w14:textId="77777777" w:rsidR="002E72D5" w:rsidRPr="007235A6" w:rsidRDefault="002E72D5" w:rsidP="00BF2409">
            <w:pPr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szCs w:val="20"/>
              </w:rPr>
              <w:t>signalisation</w:t>
            </w:r>
          </w:p>
        </w:tc>
        <w:tc>
          <w:tcPr>
            <w:tcW w:w="2529" w:type="dxa"/>
            <w:shd w:val="clear" w:color="auto" w:fill="auto"/>
            <w:vAlign w:val="center"/>
            <w:tcPrChange w:id="209" w:author="Patrick CHALUMET" w:date="2024-09-18T19:46:00Z" w16du:dateUtc="2024-09-18T17:46:00Z">
              <w:tcPr>
                <w:tcW w:w="2529" w:type="dxa"/>
                <w:gridSpan w:val="2"/>
                <w:shd w:val="clear" w:color="auto" w:fill="auto"/>
                <w:vAlign w:val="center"/>
              </w:tcPr>
            </w:tcPrChange>
          </w:tcPr>
          <w:p w14:paraId="1EFC215A" w14:textId="77777777" w:rsidR="002E72D5" w:rsidRPr="007235A6" w:rsidRDefault="002E72D5" w:rsidP="00BF2409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235A6"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7235A6" w14:paraId="1EFC215F" w14:textId="77777777" w:rsidTr="00BF2409">
        <w:trPr>
          <w:cantSplit/>
          <w:trPrChange w:id="210" w:author="Patrick CHALUMET" w:date="2024-09-18T19:46:00Z" w16du:dateUtc="2024-09-18T17:46:00Z">
            <w:trPr>
              <w:gridAfter w:val="0"/>
              <w:cantSplit/>
            </w:trPr>
          </w:trPrChange>
        </w:trPr>
        <w:tc>
          <w:tcPr>
            <w:tcW w:w="5637" w:type="dxa"/>
            <w:shd w:val="clear" w:color="auto" w:fill="auto"/>
            <w:vAlign w:val="center"/>
            <w:tcPrChange w:id="211" w:author="Patrick CHALUMET" w:date="2024-09-18T19:46:00Z" w16du:dateUtc="2024-09-18T17:46:00Z">
              <w:tcPr>
                <w:tcW w:w="5637" w:type="dxa"/>
                <w:gridSpan w:val="2"/>
                <w:shd w:val="clear" w:color="auto" w:fill="auto"/>
                <w:vAlign w:val="center"/>
              </w:tcPr>
            </w:tcPrChange>
          </w:tcPr>
          <w:p w14:paraId="1EFC215C" w14:textId="4ABE4964" w:rsidR="002E72D5" w:rsidRPr="007235A6" w:rsidRDefault="00392B13" w:rsidP="00BF2409">
            <w:pPr>
              <w:jc w:val="center"/>
              <w:rPr>
                <w:rFonts w:cs="Arial"/>
                <w:noProof/>
                <w:snapToGrid w:val="0"/>
                <w:szCs w:val="20"/>
              </w:rPr>
              <w:pPrChange w:id="212" w:author="Patrick CHALUMET" w:date="2024-09-18T19:46:00Z" w16du:dateUtc="2024-09-18T17:46:00Z">
                <w:pPr>
                  <w:framePr w:hSpace="141" w:wrap="around" w:vAnchor="text" w:hAnchor="margin" w:xAlign="center" w:y="144"/>
                </w:pPr>
              </w:pPrChange>
            </w:pPr>
            <w:r w:rsidRPr="007235A6"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7235A6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 w:rsidRPr="007235A6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del w:id="213" w:author="Patrick CHALUMET" w:date="2024-09-18T19:46:00Z" w16du:dateUtc="2024-09-18T17:46:00Z">
              <w:r w:rsidR="00571281">
                <w:rPr>
                  <w:rFonts w:cs="Arial"/>
                  <w:noProof/>
                  <w:snapToGrid w:val="0"/>
                  <w:szCs w:val="20"/>
                </w:rPr>
                <w:delText>ORNE DÉPARTEMENT TRÈS HAUT DÉBIT</w:delText>
              </w:r>
              <w:r w:rsidR="002E72D5" w:rsidRPr="00E94A8A">
                <w:rPr>
                  <w:rFonts w:cs="Arial"/>
                  <w:noProof/>
                  <w:snapToGrid w:val="0"/>
                  <w:szCs w:val="20"/>
                </w:rPr>
                <w:delText xml:space="preserve"> </w:delText>
              </w:r>
            </w:del>
            <w:ins w:id="214" w:author="Patrick CHALUMET" w:date="2024-09-18T19:46:00Z" w16du:dateUtc="2024-09-18T17:46:00Z">
              <w:r w:rsidR="00A6428D" w:rsidRPr="007235A6">
                <w:rPr>
                  <w:rFonts w:cs="Arial"/>
                  <w:noProof/>
                  <w:snapToGrid w:val="0"/>
                  <w:szCs w:val="20"/>
                </w:rPr>
                <w:t>RIP FTTX</w:t>
              </w:r>
            </w:ins>
          </w:p>
        </w:tc>
        <w:tc>
          <w:tcPr>
            <w:tcW w:w="1842" w:type="dxa"/>
            <w:shd w:val="clear" w:color="auto" w:fill="auto"/>
            <w:vAlign w:val="center"/>
            <w:tcPrChange w:id="215" w:author="Patrick CHALUMET" w:date="2024-09-18T19:46:00Z" w16du:dateUtc="2024-09-18T17:46:00Z">
              <w:tcPr>
                <w:tcW w:w="1842" w:type="dxa"/>
                <w:gridSpan w:val="2"/>
                <w:shd w:val="clear" w:color="auto" w:fill="auto"/>
                <w:vAlign w:val="center"/>
              </w:tcPr>
            </w:tcPrChange>
          </w:tcPr>
          <w:p w14:paraId="1EFC215D" w14:textId="77777777" w:rsidR="002E72D5" w:rsidRPr="007235A6" w:rsidRDefault="002E72D5" w:rsidP="00BF2409">
            <w:pPr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  <w:tcPrChange w:id="216" w:author="Patrick CHALUMET" w:date="2024-09-18T19:46:00Z" w16du:dateUtc="2024-09-18T17:46:00Z">
              <w:tcPr>
                <w:tcW w:w="2529" w:type="dxa"/>
                <w:gridSpan w:val="2"/>
                <w:shd w:val="clear" w:color="auto" w:fill="auto"/>
                <w:vAlign w:val="center"/>
              </w:tcPr>
            </w:tcPrChange>
          </w:tcPr>
          <w:p w14:paraId="1EFC215E" w14:textId="77777777" w:rsidR="002E72D5" w:rsidRPr="007235A6" w:rsidRDefault="002E72D5" w:rsidP="00BF2409">
            <w:pPr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7235A6" w14:paraId="1EFC2163" w14:textId="77777777" w:rsidTr="00BF2409">
        <w:trPr>
          <w:cantSplit/>
          <w:trPrChange w:id="217" w:author="Patrick CHALUMET" w:date="2024-09-18T19:46:00Z" w16du:dateUtc="2024-09-18T17:46:00Z">
            <w:trPr>
              <w:gridAfter w:val="0"/>
              <w:cantSplit/>
            </w:trPr>
          </w:trPrChange>
        </w:trPr>
        <w:tc>
          <w:tcPr>
            <w:tcW w:w="5637" w:type="dxa"/>
            <w:shd w:val="clear" w:color="auto" w:fill="auto"/>
            <w:vAlign w:val="center"/>
            <w:tcPrChange w:id="218" w:author="Patrick CHALUMET" w:date="2024-09-18T19:46:00Z" w16du:dateUtc="2024-09-18T17:46:00Z">
              <w:tcPr>
                <w:tcW w:w="5637" w:type="dxa"/>
                <w:gridSpan w:val="2"/>
                <w:shd w:val="clear" w:color="auto" w:fill="auto"/>
                <w:vAlign w:val="center"/>
              </w:tcPr>
            </w:tcPrChange>
          </w:tcPr>
          <w:p w14:paraId="1EFC2160" w14:textId="77777777" w:rsidR="002E72D5" w:rsidRPr="007235A6" w:rsidRDefault="002E72D5" w:rsidP="00BF2409">
            <w:pPr>
              <w:jc w:val="center"/>
              <w:rPr>
                <w:rFonts w:cs="Arial"/>
                <w:noProof/>
                <w:snapToGrid w:val="0"/>
                <w:szCs w:val="20"/>
              </w:rPr>
              <w:pPrChange w:id="219" w:author="Patrick CHALUMET" w:date="2024-09-18T19:46:00Z" w16du:dateUtc="2024-09-18T17:46:00Z">
                <w:pPr>
                  <w:framePr w:hSpace="141" w:wrap="around" w:vAnchor="text" w:hAnchor="margin" w:xAlign="center" w:y="144"/>
                </w:pPr>
              </w:pPrChange>
            </w:pPr>
            <w:r w:rsidRPr="007235A6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842" w:type="dxa"/>
            <w:shd w:val="clear" w:color="auto" w:fill="auto"/>
            <w:vAlign w:val="center"/>
            <w:tcPrChange w:id="220" w:author="Patrick CHALUMET" w:date="2024-09-18T19:46:00Z" w16du:dateUtc="2024-09-18T17:46:00Z">
              <w:tcPr>
                <w:tcW w:w="1842" w:type="dxa"/>
                <w:gridSpan w:val="2"/>
                <w:shd w:val="clear" w:color="auto" w:fill="auto"/>
                <w:vAlign w:val="center"/>
              </w:tcPr>
            </w:tcPrChange>
          </w:tcPr>
          <w:p w14:paraId="1EFC2161" w14:textId="77777777" w:rsidR="002E72D5" w:rsidRPr="007235A6" w:rsidRDefault="002E72D5" w:rsidP="00BF2409">
            <w:pPr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  <w:tcPrChange w:id="221" w:author="Patrick CHALUMET" w:date="2024-09-18T19:46:00Z" w16du:dateUtc="2024-09-18T17:46:00Z">
              <w:tcPr>
                <w:tcW w:w="2529" w:type="dxa"/>
                <w:gridSpan w:val="2"/>
                <w:shd w:val="clear" w:color="auto" w:fill="auto"/>
                <w:vAlign w:val="center"/>
              </w:tcPr>
            </w:tcPrChange>
          </w:tcPr>
          <w:p w14:paraId="1EFC2162" w14:textId="77777777" w:rsidR="002E72D5" w:rsidRPr="007235A6" w:rsidRDefault="002E72D5" w:rsidP="00BF2409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235A6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7235A6" w14:paraId="1EFC2167" w14:textId="77777777" w:rsidTr="00BF2409">
        <w:trPr>
          <w:cantSplit/>
          <w:trPrChange w:id="222" w:author="Patrick CHALUMET" w:date="2024-09-18T19:46:00Z" w16du:dateUtc="2024-09-18T17:46:00Z">
            <w:trPr>
              <w:gridAfter w:val="0"/>
              <w:cantSplit/>
            </w:trPr>
          </w:trPrChange>
        </w:trPr>
        <w:tc>
          <w:tcPr>
            <w:tcW w:w="5637" w:type="dxa"/>
            <w:shd w:val="clear" w:color="auto" w:fill="auto"/>
            <w:vAlign w:val="center"/>
            <w:tcPrChange w:id="223" w:author="Patrick CHALUMET" w:date="2024-09-18T19:46:00Z" w16du:dateUtc="2024-09-18T17:46:00Z">
              <w:tcPr>
                <w:tcW w:w="5637" w:type="dxa"/>
                <w:gridSpan w:val="2"/>
                <w:shd w:val="clear" w:color="auto" w:fill="auto"/>
                <w:vAlign w:val="center"/>
              </w:tcPr>
            </w:tcPrChange>
          </w:tcPr>
          <w:p w14:paraId="1EFC2164" w14:textId="77777777" w:rsidR="002E72D5" w:rsidRPr="007235A6" w:rsidRDefault="002E72D5" w:rsidP="00BF2409">
            <w:pPr>
              <w:jc w:val="center"/>
              <w:rPr>
                <w:rFonts w:cs="Arial"/>
                <w:noProof/>
                <w:snapToGrid w:val="0"/>
                <w:szCs w:val="20"/>
              </w:rPr>
              <w:pPrChange w:id="224" w:author="Patrick CHALUMET" w:date="2024-09-18T19:46:00Z" w16du:dateUtc="2024-09-18T17:46:00Z">
                <w:pPr>
                  <w:framePr w:hSpace="141" w:wrap="around" w:vAnchor="text" w:hAnchor="margin" w:xAlign="center" w:y="144"/>
                </w:pPr>
              </w:pPrChange>
            </w:pPr>
            <w:r w:rsidRPr="007235A6"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842" w:type="dxa"/>
            <w:shd w:val="clear" w:color="auto" w:fill="auto"/>
            <w:vAlign w:val="center"/>
            <w:tcPrChange w:id="225" w:author="Patrick CHALUMET" w:date="2024-09-18T19:46:00Z" w16du:dateUtc="2024-09-18T17:46:00Z">
              <w:tcPr>
                <w:tcW w:w="1842" w:type="dxa"/>
                <w:gridSpan w:val="2"/>
                <w:shd w:val="clear" w:color="auto" w:fill="auto"/>
                <w:vAlign w:val="center"/>
              </w:tcPr>
            </w:tcPrChange>
          </w:tcPr>
          <w:p w14:paraId="1EFC2165" w14:textId="77777777" w:rsidR="002E72D5" w:rsidRPr="007235A6" w:rsidRDefault="002E72D5" w:rsidP="00BF2409">
            <w:pPr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  <w:tcPrChange w:id="226" w:author="Patrick CHALUMET" w:date="2024-09-18T19:46:00Z" w16du:dateUtc="2024-09-18T17:46:00Z">
              <w:tcPr>
                <w:tcW w:w="2529" w:type="dxa"/>
                <w:gridSpan w:val="2"/>
                <w:shd w:val="clear" w:color="auto" w:fill="auto"/>
                <w:vAlign w:val="center"/>
              </w:tcPr>
            </w:tcPrChange>
          </w:tcPr>
          <w:p w14:paraId="1EFC2166" w14:textId="77777777" w:rsidR="002E72D5" w:rsidRPr="007235A6" w:rsidRDefault="002E72D5" w:rsidP="00BF2409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235A6">
              <w:rPr>
                <w:rFonts w:cs="Arial"/>
                <w:bCs/>
                <w:snapToGrid w:val="0"/>
                <w:szCs w:val="20"/>
                <w:lang w:val="it-IT"/>
              </w:rPr>
              <w:t xml:space="preserve">sur </w:t>
            </w:r>
            <w:proofErr w:type="spellStart"/>
            <w:r w:rsidRPr="007235A6">
              <w:rPr>
                <w:rFonts w:cs="Arial"/>
                <w:bCs/>
                <w:snapToGrid w:val="0"/>
                <w:szCs w:val="20"/>
                <w:lang w:val="it-IT"/>
              </w:rPr>
              <w:t>devis</w:t>
            </w:r>
            <w:proofErr w:type="spellEnd"/>
            <w:r w:rsidRPr="007235A6">
              <w:rPr>
                <w:rFonts w:cs="Arial"/>
                <w:bCs/>
                <w:snapToGrid w:val="0"/>
                <w:szCs w:val="20"/>
                <w:lang w:val="it-IT"/>
              </w:rPr>
              <w:t xml:space="preserve"> *</w:t>
            </w:r>
          </w:p>
        </w:tc>
      </w:tr>
    </w:tbl>
    <w:p w14:paraId="34883961" w14:textId="77777777" w:rsidR="00C758A8" w:rsidRDefault="00C758A8" w:rsidP="00C758A8">
      <w:pPr>
        <w:rPr>
          <w:ins w:id="227" w:author="Patrick CHALUMET" w:date="2024-09-18T19:46:00Z" w16du:dateUtc="2024-09-18T17:46:00Z"/>
        </w:rPr>
      </w:pPr>
    </w:p>
    <w:p w14:paraId="1EFC2168" w14:textId="0767CF4C" w:rsidR="002E72D5" w:rsidRPr="00C758A8" w:rsidRDefault="002E72D5" w:rsidP="00C758A8">
      <w:pPr>
        <w:rPr>
          <w:rPrChange w:id="228" w:author="Patrick CHALUMET" w:date="2024-09-18T19:46:00Z" w16du:dateUtc="2024-09-18T17:46:00Z">
            <w:rPr>
              <w:color w:val="000000"/>
              <w:sz w:val="28"/>
            </w:rPr>
          </w:rPrChange>
        </w:rPr>
        <w:pPrChange w:id="229" w:author="Patrick CHALUMET" w:date="2024-09-18T19:46:00Z" w16du:dateUtc="2024-09-18T17:46:00Z">
          <w:pPr>
            <w:keepNext/>
            <w:spacing w:before="120"/>
            <w:ind w:left="576"/>
            <w:outlineLvl w:val="1"/>
          </w:pPr>
        </w:pPrChange>
      </w:pPr>
      <w:r w:rsidRPr="00C758A8">
        <w:rPr>
          <w:rPrChange w:id="230" w:author="Patrick CHALUMET" w:date="2024-09-18T19:46:00Z" w16du:dateUtc="2024-09-18T17:46:00Z">
            <w:rPr>
              <w:color w:val="000000"/>
              <w:sz w:val="28"/>
            </w:rPr>
          </w:rPrChange>
        </w:rPr>
        <w:t xml:space="preserve">* </w:t>
      </w:r>
      <w:r w:rsidRPr="00C758A8">
        <w:t>sous réserve de l’accep</w:t>
      </w:r>
      <w:r w:rsidR="00CE0B1F" w:rsidRPr="00C758A8">
        <w:t>ta</w:t>
      </w:r>
      <w:r w:rsidRPr="00C758A8">
        <w:t>tion du devis par l’Opérateur</w:t>
      </w:r>
    </w:p>
    <w:p w14:paraId="1EFC2169" w14:textId="77777777" w:rsidR="002E72D5" w:rsidRPr="007235A6" w:rsidRDefault="002E72D5" w:rsidP="002E72D5">
      <w:pPr>
        <w:pStyle w:val="Texte"/>
      </w:pPr>
    </w:p>
    <w:p w14:paraId="1EFC216A" w14:textId="77777777" w:rsidR="002E72D5" w:rsidRPr="007235A6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RPr="007235A6" w:rsidSect="0041466C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0F0CA" w14:textId="77777777" w:rsidR="008D6DB4" w:rsidRDefault="008D6DB4">
      <w:pPr>
        <w:pStyle w:val="Pieddepage"/>
      </w:pPr>
      <w:r>
        <w:separator/>
      </w:r>
    </w:p>
  </w:endnote>
  <w:endnote w:type="continuationSeparator" w:id="0">
    <w:p w14:paraId="6915404E" w14:textId="77777777" w:rsidR="008D6DB4" w:rsidRDefault="008D6DB4">
      <w:pPr>
        <w:pStyle w:val="Pieddepage"/>
      </w:pPr>
      <w:r>
        <w:continuationSeparator/>
      </w:r>
    </w:p>
  </w:endnote>
  <w:endnote w:type="continuationNotice" w:id="1">
    <w:p w14:paraId="0BDE75B3" w14:textId="77777777" w:rsidR="008D6DB4" w:rsidRDefault="008D6D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C2174" w14:textId="6D2FB1A0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  <w:ins w:id="231" w:author="Patrick CHALUMET" w:date="2024-09-18T19:46:00Z" w16du:dateUtc="2024-09-18T17:46:00Z">
      <w:r w:rsidR="00AA11F7">
        <w:rPr>
          <w:sz w:val="16"/>
          <w:szCs w:val="16"/>
        </w:rPr>
        <w:t xml:space="preserve"> NRO</w:t>
      </w:r>
    </w:ins>
  </w:p>
  <w:p w14:paraId="1EFC2175" w14:textId="4D7637BD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</w:t>
    </w:r>
    <w:del w:id="232" w:author="Patrick CHALUMET" w:date="2024-09-18T19:46:00Z" w16du:dateUtc="2024-09-18T17:46:00Z">
      <w:r w:rsidR="00A77854">
        <w:rPr>
          <w:sz w:val="16"/>
          <w:szCs w:val="16"/>
        </w:rPr>
        <w:delText>1</w:delText>
      </w:r>
    </w:del>
    <w:ins w:id="233" w:author="Patrick CHALUMET" w:date="2024-09-18T19:46:00Z" w16du:dateUtc="2024-09-18T17:46:00Z">
      <w:r w:rsidR="001434C4">
        <w:rPr>
          <w:sz w:val="16"/>
          <w:szCs w:val="16"/>
        </w:rPr>
        <w:t>2</w:t>
      </w:r>
    </w:ins>
    <w:r w:rsidRPr="00310601">
      <w:rPr>
        <w:sz w:val="16"/>
        <w:szCs w:val="16"/>
      </w:rPr>
      <w:t xml:space="preserve"> </w:t>
    </w:r>
  </w:p>
  <w:p w14:paraId="1EFC2176" w14:textId="77777777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BF2493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BF2493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C2178" w14:textId="1AD819EF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  <w:ins w:id="235" w:author="Patrick CHALUMET" w:date="2024-09-18T19:46:00Z" w16du:dateUtc="2024-09-18T17:46:00Z">
      <w:r w:rsidR="00AA11F7">
        <w:rPr>
          <w:sz w:val="16"/>
          <w:szCs w:val="16"/>
        </w:rPr>
        <w:t xml:space="preserve"> NRO</w:t>
      </w:r>
    </w:ins>
  </w:p>
  <w:p w14:paraId="1EFC2179" w14:textId="7500CA05" w:rsidR="00A83267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</w:t>
    </w:r>
    <w:del w:id="236" w:author="Patrick CHALUMET" w:date="2024-09-18T19:46:00Z" w16du:dateUtc="2024-09-18T17:46:00Z">
      <w:r w:rsidR="00A77854">
        <w:rPr>
          <w:sz w:val="16"/>
          <w:szCs w:val="16"/>
        </w:rPr>
        <w:delText>1</w:delText>
      </w:r>
    </w:del>
    <w:ins w:id="237" w:author="Patrick CHALUMET" w:date="2024-09-18T19:46:00Z" w16du:dateUtc="2024-09-18T17:46:00Z">
      <w:r w:rsidR="001434C4">
        <w:rPr>
          <w:sz w:val="16"/>
          <w:szCs w:val="16"/>
        </w:rPr>
        <w:t>2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2E33B" w14:textId="77777777" w:rsidR="008D6DB4" w:rsidRDefault="008D6DB4">
      <w:pPr>
        <w:pStyle w:val="Pieddepage"/>
      </w:pPr>
      <w:r>
        <w:separator/>
      </w:r>
    </w:p>
  </w:footnote>
  <w:footnote w:type="continuationSeparator" w:id="0">
    <w:p w14:paraId="361CF74A" w14:textId="77777777" w:rsidR="008D6DB4" w:rsidRDefault="008D6DB4">
      <w:pPr>
        <w:pStyle w:val="Pieddepage"/>
      </w:pPr>
      <w:r>
        <w:continuationSeparator/>
      </w:r>
    </w:p>
  </w:footnote>
  <w:footnote w:type="continuationNotice" w:id="1">
    <w:p w14:paraId="260FC6DA" w14:textId="77777777" w:rsidR="008D6DB4" w:rsidRDefault="008D6D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AB7E9" w14:textId="77777777" w:rsidR="008D6DB4" w:rsidRDefault="008D6DB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D69F2" w14:textId="4B452ACC" w:rsidR="008D6DB4" w:rsidRDefault="00571281">
    <w:pPr>
      <w:pStyle w:val="En-tte"/>
    </w:pPr>
    <w:del w:id="234" w:author="Patrick CHALUMET" w:date="2024-09-18T19:46:00Z" w16du:dateUtc="2024-09-18T17:46:00Z">
      <w:r>
        <w:rPr>
          <w:noProof/>
        </w:rPr>
        <w:drawing>
          <wp:inline distT="0" distB="0" distL="0" distR="0" wp14:anchorId="3787A57B" wp14:editId="69E44390">
            <wp:extent cx="1428750" cy="720291"/>
            <wp:effectExtent l="0" t="0" r="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rne-THD.jpg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3304" cy="737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5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44CD3B9C"/>
    <w:multiLevelType w:val="multilevel"/>
    <w:tmpl w:val="22CE84A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5170B9"/>
    <w:multiLevelType w:val="hybridMultilevel"/>
    <w:tmpl w:val="8FC620EC"/>
    <w:lvl w:ilvl="0" w:tplc="40624CFC">
      <w:start w:val="1"/>
      <w:numFmt w:val="decimal"/>
      <w:pStyle w:val="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390929840">
    <w:abstractNumId w:val="16"/>
  </w:num>
  <w:num w:numId="2" w16cid:durableId="263264920">
    <w:abstractNumId w:val="14"/>
  </w:num>
  <w:num w:numId="3" w16cid:durableId="202330732">
    <w:abstractNumId w:val="10"/>
  </w:num>
  <w:num w:numId="4" w16cid:durableId="2079092841">
    <w:abstractNumId w:val="20"/>
  </w:num>
  <w:num w:numId="5" w16cid:durableId="1944999112">
    <w:abstractNumId w:val="21"/>
  </w:num>
  <w:num w:numId="6" w16cid:durableId="1637446908">
    <w:abstractNumId w:val="19"/>
  </w:num>
  <w:num w:numId="7" w16cid:durableId="975792515">
    <w:abstractNumId w:val="22"/>
  </w:num>
  <w:num w:numId="8" w16cid:durableId="1331830107">
    <w:abstractNumId w:val="17"/>
  </w:num>
  <w:num w:numId="9" w16cid:durableId="815416646">
    <w:abstractNumId w:val="15"/>
  </w:num>
  <w:num w:numId="10" w16cid:durableId="709261741">
    <w:abstractNumId w:val="18"/>
  </w:num>
  <w:num w:numId="11" w16cid:durableId="1141650557">
    <w:abstractNumId w:val="11"/>
  </w:num>
  <w:num w:numId="12" w16cid:durableId="462383428">
    <w:abstractNumId w:val="7"/>
  </w:num>
  <w:num w:numId="13" w16cid:durableId="1180897536">
    <w:abstractNumId w:val="8"/>
  </w:num>
  <w:num w:numId="14" w16cid:durableId="1893956042">
    <w:abstractNumId w:val="3"/>
  </w:num>
  <w:num w:numId="15" w16cid:durableId="320356318">
    <w:abstractNumId w:val="2"/>
  </w:num>
  <w:num w:numId="16" w16cid:durableId="691490418">
    <w:abstractNumId w:val="1"/>
  </w:num>
  <w:num w:numId="17" w16cid:durableId="828520098">
    <w:abstractNumId w:val="0"/>
  </w:num>
  <w:num w:numId="18" w16cid:durableId="974068704">
    <w:abstractNumId w:val="6"/>
  </w:num>
  <w:num w:numId="19" w16cid:durableId="75052475">
    <w:abstractNumId w:val="5"/>
  </w:num>
  <w:num w:numId="20" w16cid:durableId="658925299">
    <w:abstractNumId w:val="4"/>
  </w:num>
  <w:num w:numId="21" w16cid:durableId="1447307867">
    <w:abstractNumId w:val="9"/>
  </w:num>
  <w:num w:numId="22" w16cid:durableId="1793286736">
    <w:abstractNumId w:val="24"/>
  </w:num>
  <w:num w:numId="23" w16cid:durableId="113410426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2134789">
    <w:abstractNumId w:val="12"/>
  </w:num>
  <w:num w:numId="25" w16cid:durableId="936786741">
    <w:abstractNumId w:val="13"/>
  </w:num>
  <w:num w:numId="26" w16cid:durableId="1312714068">
    <w:abstractNumId w:val="23"/>
  </w:num>
  <w:num w:numId="27" w16cid:durableId="1601176454">
    <w:abstractNumId w:val="23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atrick CHALUMET">
    <w15:presenceInfo w15:providerId="AD" w15:userId="S::patrick.chalumet@orangeconcessions.com::04da899c-4e98-444a-8e6e-46d82fa5169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173E2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C96"/>
    <w:rsid w:val="00085F42"/>
    <w:rsid w:val="000866B1"/>
    <w:rsid w:val="00086E76"/>
    <w:rsid w:val="00090679"/>
    <w:rsid w:val="0009291E"/>
    <w:rsid w:val="00093286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437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1971"/>
    <w:rsid w:val="00134986"/>
    <w:rsid w:val="00134CCD"/>
    <w:rsid w:val="00136E42"/>
    <w:rsid w:val="0013778D"/>
    <w:rsid w:val="00140888"/>
    <w:rsid w:val="001419D5"/>
    <w:rsid w:val="0014204C"/>
    <w:rsid w:val="00142DE8"/>
    <w:rsid w:val="001434C4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6624"/>
    <w:rsid w:val="00157500"/>
    <w:rsid w:val="00157F64"/>
    <w:rsid w:val="001604CC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5E3A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0F00"/>
    <w:rsid w:val="00221800"/>
    <w:rsid w:val="002221FF"/>
    <w:rsid w:val="00222FD2"/>
    <w:rsid w:val="00223640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4817"/>
    <w:rsid w:val="0035543F"/>
    <w:rsid w:val="00360202"/>
    <w:rsid w:val="00362574"/>
    <w:rsid w:val="00362BB8"/>
    <w:rsid w:val="0036628F"/>
    <w:rsid w:val="003674ED"/>
    <w:rsid w:val="003677F9"/>
    <w:rsid w:val="003705C2"/>
    <w:rsid w:val="00371B8B"/>
    <w:rsid w:val="00372753"/>
    <w:rsid w:val="003755AD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466C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3EA4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606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23B5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1281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96"/>
    <w:rsid w:val="006238B3"/>
    <w:rsid w:val="006255FD"/>
    <w:rsid w:val="00627F74"/>
    <w:rsid w:val="00631751"/>
    <w:rsid w:val="00631B5B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5A6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78C"/>
    <w:rsid w:val="007D22C9"/>
    <w:rsid w:val="007D3AC5"/>
    <w:rsid w:val="007D3C31"/>
    <w:rsid w:val="007D6AAD"/>
    <w:rsid w:val="007D77EC"/>
    <w:rsid w:val="007E2382"/>
    <w:rsid w:val="007E2F8D"/>
    <w:rsid w:val="007E3180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3553"/>
    <w:rsid w:val="00834745"/>
    <w:rsid w:val="00834FCF"/>
    <w:rsid w:val="00835A46"/>
    <w:rsid w:val="0083634D"/>
    <w:rsid w:val="00840542"/>
    <w:rsid w:val="00840D34"/>
    <w:rsid w:val="0084123D"/>
    <w:rsid w:val="00841E14"/>
    <w:rsid w:val="008433C8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D6DB4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6D20"/>
    <w:rsid w:val="00937FEB"/>
    <w:rsid w:val="00940385"/>
    <w:rsid w:val="009420DF"/>
    <w:rsid w:val="00944EB8"/>
    <w:rsid w:val="00946A14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854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11F7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7879"/>
    <w:rsid w:val="00B22691"/>
    <w:rsid w:val="00B23807"/>
    <w:rsid w:val="00B23C33"/>
    <w:rsid w:val="00B24D69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01D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93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609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409"/>
    <w:rsid w:val="00BF2493"/>
    <w:rsid w:val="00BF25F5"/>
    <w:rsid w:val="00BF2A80"/>
    <w:rsid w:val="00BF3DE3"/>
    <w:rsid w:val="00BF4E12"/>
    <w:rsid w:val="00BF6855"/>
    <w:rsid w:val="00BF7A12"/>
    <w:rsid w:val="00BF7CDF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2F61"/>
    <w:rsid w:val="00C73833"/>
    <w:rsid w:val="00C73E45"/>
    <w:rsid w:val="00C7473A"/>
    <w:rsid w:val="00C74EF0"/>
    <w:rsid w:val="00C758A8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0B1F"/>
    <w:rsid w:val="00CE23A4"/>
    <w:rsid w:val="00CE27CB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219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A52"/>
    <w:rsid w:val="00E30F73"/>
    <w:rsid w:val="00E33AC9"/>
    <w:rsid w:val="00E34077"/>
    <w:rsid w:val="00E35191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702E2"/>
    <w:rsid w:val="00F71782"/>
    <w:rsid w:val="00F725AF"/>
    <w:rsid w:val="00F72677"/>
    <w:rsid w:val="00F734CE"/>
    <w:rsid w:val="00F77841"/>
    <w:rsid w:val="00F77E16"/>
    <w:rsid w:val="00F8085F"/>
    <w:rsid w:val="00F810CC"/>
    <w:rsid w:val="00F81B17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FC210A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,(Shift Ctrl 1),Titre II,Headnum 1,(Shift Ctrl 1)1,Titre II1,Headnum 11,(Shift Ctrl 1)2,Titre II2,Headnum 12,(Shift Ctrl 1)3,Titre II3,Headnum 13,(Shift Ctrl 1)4,Titre II4,Headnum 14,Titre II5"/>
    <w:basedOn w:val="Normal"/>
    <w:next w:val="Texte"/>
    <w:link w:val="Titre1Car"/>
    <w:qFormat/>
    <w:rsid w:val="008D6DB4"/>
    <w:pPr>
      <w:keepNext/>
      <w:spacing w:before="1080"/>
      <w:outlineLvl w:val="0"/>
      <w:pPrChange w:id="0" w:author="Patrick CHALUMET" w:date="2024-09-18T19:46:00Z">
        <w:pPr>
          <w:keepNext/>
          <w:numPr>
            <w:numId w:val="1"/>
          </w:numPr>
          <w:spacing w:before="1080"/>
          <w:ind w:left="432" w:hanging="432"/>
          <w:outlineLvl w:val="0"/>
        </w:pPr>
      </w:pPrChange>
    </w:pPr>
    <w:rPr>
      <w:rFonts w:ascii="Arial" w:hAnsi="Arial" w:cs="Arial"/>
      <w:bCs/>
      <w:color w:val="FF6600"/>
      <w:kern w:val="32"/>
      <w:sz w:val="36"/>
      <w:szCs w:val="32"/>
      <w:rPrChange w:id="0" w:author="Patrick CHALUMET" w:date="2024-09-18T19:46:00Z">
        <w:rPr>
          <w:rFonts w:ascii="Arial" w:hAnsi="Arial" w:cs="Arial"/>
          <w:bCs/>
          <w:color w:val="FF6600"/>
          <w:kern w:val="32"/>
          <w:sz w:val="36"/>
          <w:szCs w:val="32"/>
          <w:lang w:val="fr-FR" w:eastAsia="fr-FR" w:bidi="ar-SA"/>
        </w:rPr>
      </w:rPrChange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rsid w:val="008D6DB4"/>
    <w:pPr>
      <w:spacing w:before="120"/>
      <w:pPrChange w:id="1" w:author="Patrick CHALUMET" w:date="2024-09-18T19:46:00Z">
        <w:pPr>
          <w:spacing w:before="120"/>
        </w:pPr>
      </w:pPrChange>
    </w:pPr>
    <w:rPr>
      <w:b/>
      <w:sz w:val="22"/>
      <w:rPrChange w:id="1" w:author="Patrick CHALUMET" w:date="2024-09-18T19:46:00Z">
        <w:rPr>
          <w:rFonts w:ascii="Helvetica 55 Roman" w:hAnsi="Helvetica 55 Roman"/>
          <w:color w:val="FF6600"/>
          <w:sz w:val="28"/>
          <w:szCs w:val="24"/>
          <w:lang w:val="fr-FR" w:eastAsia="fr-FR" w:bidi="ar-SA"/>
        </w:rPr>
      </w:rPrChange>
    </w:rPr>
  </w:style>
  <w:style w:type="paragraph" w:styleId="TM2">
    <w:name w:val="toc 2"/>
    <w:basedOn w:val="Normal"/>
    <w:next w:val="Normal"/>
    <w:autoRedefine/>
    <w:rsid w:val="008D6DB4"/>
    <w:pPr>
      <w:pPrChange w:id="2" w:author="Patrick CHALUMET" w:date="2024-09-18T19:46:00Z">
        <w:pPr/>
      </w:pPrChange>
    </w:pPr>
    <w:rPr>
      <w:sz w:val="24"/>
      <w:rPrChange w:id="2" w:author="Patrick CHALUMET" w:date="2024-09-18T19:46:00Z">
        <w:rPr>
          <w:rFonts w:ascii="Helvetica 55 Roman" w:hAnsi="Helvetica 55 Roman"/>
          <w:sz w:val="24"/>
          <w:szCs w:val="24"/>
          <w:lang w:val="fr-FR" w:eastAsia="fr-FR" w:bidi="ar-SA"/>
        </w:rPr>
      </w:rPrChange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8D6DB4"/>
    <w:pPr>
      <w:numPr>
        <w:numId w:val="26"/>
      </w:numPr>
      <w:spacing w:before="240" w:after="120"/>
      <w:ind w:left="357" w:hanging="357"/>
      <w:pPrChange w:id="3" w:author="Patrick CHALUMET" w:date="2024-09-18T19:46:00Z">
        <w:pPr>
          <w:spacing w:before="240" w:after="240"/>
          <w:ind w:left="357" w:hanging="357"/>
        </w:pPr>
      </w:pPrChange>
    </w:pPr>
    <w:rPr>
      <w:rFonts w:cs="Arial"/>
      <w:b/>
      <w:bCs/>
      <w:sz w:val="36"/>
      <w:szCs w:val="20"/>
      <w:rPrChange w:id="3" w:author="Patrick CHALUMET" w:date="2024-09-18T19:46:00Z">
        <w:rPr>
          <w:rFonts w:ascii="Helvetica 55 Roman" w:hAnsi="Helvetica 55 Roman" w:cs="Arial"/>
          <w:b/>
          <w:bCs/>
          <w:sz w:val="28"/>
          <w:lang w:val="fr-FR" w:eastAsia="fr-FR" w:bidi="ar-SA"/>
        </w:rPr>
      </w:rPrChange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C5437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Cs w:val="0"/>
      <w:color w:val="365F91" w:themeColor="accent1" w:themeShade="BF"/>
      <w:kern w:val="0"/>
      <w:sz w:val="32"/>
    </w:rPr>
  </w:style>
  <w:style w:type="character" w:customStyle="1" w:styleId="Titre1Car">
    <w:name w:val="Titre 1 Car"/>
    <w:aliases w:val="TexteTitre1 Car,H1 Car,co Car,Level a Car,h1 Car,hnn Car,Heading no number Car,(Shift Ctrl 1) Car,Titre II Car,Headnum 1 Car,(Shift Ctrl 1)1 Car,Titre II1 Car,Headnum 11 Car,(Shift Ctrl 1)2 Car,Titre II2 Car,Headnum 12 Car,Titre II3 Car"/>
    <w:basedOn w:val="Policepardfaut"/>
    <w:link w:val="Titre1"/>
    <w:rsid w:val="00C758A8"/>
    <w:rPr>
      <w:rFonts w:ascii="Arial" w:hAnsi="Arial" w:cs="Arial"/>
      <w:bCs/>
      <w:color w:val="FF6600"/>
      <w:kern w:val="32"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17" Type="http://schemas.openxmlformats.org/officeDocument/2006/relationships/footer" Target="footer2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8" ma:contentTypeDescription="Crée un document." ma:contentTypeScope="" ma:versionID="3e05b9a64c788c2ae6016e127e866614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962c20a7c3e195fe38e38b816d9fd9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BCFE29-E402-461F-ACDE-4F2F3E5589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187A09-1A2D-41C2-AE76-F643CD5CC6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6E1DC2-7E5D-47D7-90D3-C5D408527644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4.xml><?xml version="1.0" encoding="utf-8"?>
<ds:datastoreItem xmlns:ds="http://schemas.openxmlformats.org/officeDocument/2006/customXml" ds:itemID="{3E6B956C-7C13-442E-8DE7-0E4B4C92CB5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8BAC4AC-897D-4C07-8509-5B2F5294BAAB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6.xml><?xml version="1.0" encoding="utf-8"?>
<ds:datastoreItem xmlns:ds="http://schemas.openxmlformats.org/officeDocument/2006/customXml" ds:itemID="{446758ED-F134-48EA-9F50-5ED60F8F5EB2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D8B09F4E-AD97-4C31-B8C3-C3871B6FA9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</Template>
  <TotalTime>0</TotalTime>
  <Pages>4</Pages>
  <Words>365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</dc:title>
  <dc:subject>DSL Access</dc:subject>
  <dc:creator>Daniel_Lancelot</dc:creator>
  <dc:description>application du nouveau format</dc:description>
  <cp:lastModifiedBy>Patrick CHALUMET</cp:lastModifiedBy>
  <cp:revision>1</cp:revision>
  <cp:lastPrinted>2017-01-09T14:40:00Z</cp:lastPrinted>
  <dcterms:created xsi:type="dcterms:W3CDTF">2021-06-09T07:16:00Z</dcterms:created>
  <dcterms:modified xsi:type="dcterms:W3CDTF">2024-09-18T17:46:00Z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